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a3"/>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a3"/>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487AB7">
        <w:rPr>
          <w:rFonts w:ascii="GHEA Grapalat" w:hAnsi="GHEA Grapalat"/>
          <w:i w:val="0"/>
          <w:sz w:val="24"/>
          <w:szCs w:val="24"/>
          <w:lang w:val="hy-AM"/>
        </w:rPr>
        <w:t xml:space="preserve">  </w:t>
      </w:r>
      <w:r w:rsidR="00AF4494" w:rsidRPr="00D967B8">
        <w:rPr>
          <w:rFonts w:ascii="GHEA Grapalat" w:hAnsi="GHEA Grapalat"/>
          <w:i w:val="0"/>
          <w:sz w:val="24"/>
          <w:szCs w:val="24"/>
        </w:rPr>
        <w:t>2</w:t>
      </w:r>
      <w:r w:rsidR="002B3DD2" w:rsidRPr="002B3DD2">
        <w:rPr>
          <w:rFonts w:ascii="GHEA Grapalat" w:hAnsi="GHEA Grapalat"/>
          <w:i w:val="0"/>
          <w:sz w:val="24"/>
          <w:szCs w:val="24"/>
        </w:rPr>
        <w:t>6</w:t>
      </w:r>
      <w:r w:rsidRPr="001977F8">
        <w:rPr>
          <w:rFonts w:ascii="GHEA Grapalat" w:hAnsi="GHEA Grapalat"/>
          <w:i w:val="0"/>
          <w:sz w:val="24"/>
          <w:szCs w:val="24"/>
        </w:rPr>
        <w:t>.</w:t>
      </w:r>
      <w:r w:rsidR="00487AB7">
        <w:rPr>
          <w:rFonts w:ascii="GHEA Grapalat" w:hAnsi="GHEA Grapalat"/>
          <w:i w:val="0"/>
          <w:sz w:val="24"/>
          <w:szCs w:val="24"/>
          <w:lang w:val="hy-AM"/>
        </w:rPr>
        <w:t>12</w:t>
      </w:r>
      <w:r w:rsidRPr="001977F8">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sidR="002B3DD2" w:rsidRPr="002B3DD2">
        <w:rPr>
          <w:rFonts w:ascii="GHEA Grapalat" w:hAnsi="GHEA Grapalat"/>
          <w:i w:val="0"/>
          <w:sz w:val="24"/>
          <w:szCs w:val="24"/>
        </w:rPr>
        <w:t>1</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a3"/>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002B3DD2">
        <w:rPr>
          <w:rFonts w:ascii="GHEA Grapalat" w:hAnsi="GHEA Grapalat"/>
          <w:i w:val="0"/>
          <w:sz w:val="24"/>
          <w:szCs w:val="24"/>
        </w:rPr>
        <w:t>ХММ-GHAPDzB-26/01</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a3"/>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w:t>
      </w:r>
      <w:r w:rsidR="002B3DD2">
        <w:rPr>
          <w:rFonts w:ascii="GHEA Grapalat" w:hAnsi="GHEA Grapalat"/>
          <w:i w:val="0"/>
          <w:sz w:val="24"/>
          <w:szCs w:val="24"/>
        </w:rPr>
        <w:t>ГНО</w:t>
      </w:r>
      <w:r w:rsidRPr="00FB551E">
        <w:rPr>
          <w:rFonts w:ascii="GHEA Grapalat" w:hAnsi="GHEA Grapalat"/>
          <w:i w:val="0"/>
          <w:sz w:val="24"/>
          <w:szCs w:val="24"/>
        </w:rPr>
        <w:t xml:space="preserve"> </w:t>
      </w:r>
      <w:r w:rsidR="002B3DD2">
        <w:rPr>
          <w:rFonts w:ascii="GHEA Grapalat" w:hAnsi="GHEA Grapalat"/>
          <w:i w:val="0"/>
          <w:sz w:val="24"/>
          <w:szCs w:val="24"/>
        </w:rPr>
        <w:t>«Специализированный детский дом Харберд»</w:t>
      </w:r>
      <w:r w:rsidRPr="00FB551E">
        <w:rPr>
          <w:rFonts w:ascii="GHEA Grapalat" w:hAnsi="GHEA Grapalat"/>
          <w:i w:val="0"/>
          <w:sz w:val="24"/>
          <w:szCs w:val="24"/>
        </w:rPr>
        <w:t xml:space="preserve">, находящийся по адресу: РА </w:t>
      </w:r>
      <w:r w:rsidR="002B3DD2">
        <w:rPr>
          <w:rFonts w:ascii="GHEA Grapalat" w:hAnsi="GHEA Grapalat"/>
          <w:i w:val="0"/>
          <w:sz w:val="24"/>
          <w:szCs w:val="24"/>
        </w:rPr>
        <w:t>с</w:t>
      </w:r>
      <w:r w:rsidRPr="00FB551E">
        <w:rPr>
          <w:rFonts w:ascii="GHEA Grapalat" w:hAnsi="GHEA Grapalat"/>
          <w:i w:val="0"/>
          <w:sz w:val="24"/>
          <w:szCs w:val="24"/>
        </w:rPr>
        <w:t>.</w:t>
      </w:r>
      <w:r w:rsidR="002B3DD2">
        <w:rPr>
          <w:rFonts w:ascii="GHEA Grapalat" w:hAnsi="GHEA Grapalat"/>
          <w:i w:val="0"/>
          <w:sz w:val="24"/>
          <w:szCs w:val="24"/>
        </w:rPr>
        <w:t xml:space="preserve">Нор </w:t>
      </w:r>
      <w:r w:rsidR="002B3DD2">
        <w:rPr>
          <w:rFonts w:ascii="Calibri" w:hAnsi="Calibri" w:cs="Calibri"/>
          <w:i w:val="0"/>
          <w:sz w:val="24"/>
          <w:szCs w:val="24"/>
        </w:rPr>
        <w:t>Харберд</w:t>
      </w:r>
      <w:r w:rsidRPr="00FB551E">
        <w:rPr>
          <w:rFonts w:ascii="GHEA Grapalat" w:hAnsi="GHEA Grapalat"/>
          <w:i w:val="0"/>
          <w:sz w:val="24"/>
          <w:szCs w:val="24"/>
        </w:rPr>
        <w:t xml:space="preserve">, ул. </w:t>
      </w:r>
      <w:r w:rsidR="002B3DD2">
        <w:rPr>
          <w:rFonts w:ascii="GHEA Grapalat" w:hAnsi="GHEA Grapalat"/>
          <w:i w:val="0"/>
          <w:sz w:val="24"/>
          <w:szCs w:val="24"/>
        </w:rPr>
        <w:t>Баграмян 38</w:t>
      </w:r>
      <w:r w:rsidRPr="00FB551E">
        <w:rPr>
          <w:rFonts w:ascii="GHEA Grapalat" w:hAnsi="GHEA Grapalat"/>
          <w:i w:val="0"/>
          <w:sz w:val="24"/>
          <w:szCs w:val="24"/>
        </w:rPr>
        <w:t xml:space="preserve">,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487AB7" w:rsidRPr="009A58DF" w:rsidRDefault="00487AB7" w:rsidP="00487AB7">
      <w:pPr>
        <w:pStyle w:val="a3"/>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Pr>
          <w:rFonts w:ascii="GHEA Grapalat" w:hAnsi="GHEA Grapalat"/>
          <w:i w:val="0"/>
          <w:sz w:val="24"/>
          <w:szCs w:val="24"/>
        </w:rPr>
        <w:t>электротехническ</w:t>
      </w:r>
      <w:r w:rsidRPr="00806B9A">
        <w:rPr>
          <w:rFonts w:ascii="GHEA Grapalat" w:hAnsi="GHEA Grapalat"/>
          <w:i w:val="0"/>
          <w:sz w:val="24"/>
          <w:szCs w:val="24"/>
        </w:rPr>
        <w:t>их товаров</w:t>
      </w:r>
      <w:r w:rsidRPr="00D56597">
        <w:rPr>
          <w:rFonts w:ascii="GHEA Grapalat" w:hAnsi="GHEA Grapalat"/>
          <w:i w:val="0"/>
          <w:sz w:val="24"/>
          <w:szCs w:val="24"/>
        </w:rPr>
        <w:t xml:space="preserve"> и строительных материало</w:t>
      </w:r>
      <w:r w:rsidRPr="00806B9A">
        <w:rPr>
          <w:rFonts w:ascii="GHEA Grapalat" w:hAnsi="GHEA Grapalat"/>
          <w:i w:val="0"/>
          <w:sz w:val="24"/>
          <w:szCs w:val="24"/>
        </w:rPr>
        <w:t>в</w:t>
      </w:r>
      <w:r w:rsidRPr="00D56597">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a3"/>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 xml:space="preserve">РА </w:t>
      </w:r>
      <w:r w:rsidR="002B3DD2">
        <w:rPr>
          <w:rFonts w:ascii="GHEA Grapalat" w:hAnsi="GHEA Grapalat"/>
          <w:i w:val="0"/>
          <w:sz w:val="24"/>
          <w:szCs w:val="24"/>
        </w:rPr>
        <w:t>с.Нор Харберд, ул. Баграмян 38</w:t>
      </w:r>
      <w:r w:rsidRPr="009F7C63">
        <w:rPr>
          <w:rFonts w:ascii="GHEA Grapalat" w:hAnsi="GHEA Grapalat"/>
          <w:i w:val="0"/>
          <w:sz w:val="24"/>
          <w:szCs w:val="24"/>
        </w:rPr>
        <w:t>,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w:t>
      </w:r>
      <w:r w:rsidR="002B3DD2">
        <w:rPr>
          <w:rFonts w:ascii="GHEA Grapalat" w:hAnsi="GHEA Grapalat"/>
          <w:i w:val="0"/>
          <w:sz w:val="24"/>
          <w:szCs w:val="24"/>
        </w:rPr>
        <w:t>3</w:t>
      </w:r>
      <w:r>
        <w:rPr>
          <w:rFonts w:ascii="GHEA Grapalat" w:hAnsi="GHEA Grapalat"/>
          <w:i w:val="0"/>
          <w:sz w:val="24"/>
          <w:szCs w:val="24"/>
        </w:rPr>
        <w:t xml:space="preserve">:00 часов </w:t>
      </w:r>
      <w:r w:rsidR="002B3DD2">
        <w:rPr>
          <w:rFonts w:ascii="GHEA Grapalat" w:hAnsi="GHEA Grapalat"/>
          <w:i w:val="0"/>
          <w:sz w:val="24"/>
          <w:szCs w:val="24"/>
        </w:rPr>
        <w:t>7</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a3"/>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 xml:space="preserve">РА </w:t>
      </w:r>
      <w:r w:rsidR="002B3DD2">
        <w:rPr>
          <w:rFonts w:ascii="GHEA Grapalat" w:hAnsi="GHEA Grapalat"/>
          <w:i w:val="0"/>
          <w:sz w:val="24"/>
          <w:szCs w:val="24"/>
        </w:rPr>
        <w:t>с.Нор Харберд, ул. Баграмян 38</w:t>
      </w:r>
      <w:r>
        <w:rPr>
          <w:rFonts w:ascii="GHEA Grapalat" w:hAnsi="GHEA Grapalat"/>
          <w:i w:val="0"/>
          <w:sz w:val="24"/>
          <w:szCs w:val="24"/>
        </w:rPr>
        <w:t>, в 1</w:t>
      </w:r>
      <w:r w:rsidR="002B3DD2">
        <w:rPr>
          <w:rFonts w:ascii="GHEA Grapalat" w:hAnsi="GHEA Grapalat"/>
          <w:i w:val="0"/>
          <w:sz w:val="24"/>
          <w:szCs w:val="24"/>
        </w:rPr>
        <w:t>3</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AF4494">
        <w:rPr>
          <w:rFonts w:ascii="GHEA Grapalat" w:hAnsi="GHEA Grapalat"/>
          <w:i w:val="0"/>
          <w:sz w:val="24"/>
          <w:szCs w:val="24"/>
          <w:lang w:val="hy-AM"/>
        </w:rPr>
        <w:t>0</w:t>
      </w:r>
      <w:r w:rsidR="002B3DD2">
        <w:rPr>
          <w:rFonts w:ascii="GHEA Grapalat" w:hAnsi="GHEA Grapalat"/>
          <w:i w:val="0"/>
          <w:sz w:val="24"/>
          <w:szCs w:val="24"/>
        </w:rPr>
        <w:t>7</w:t>
      </w:r>
      <w:r w:rsidR="00AF4494">
        <w:rPr>
          <w:rFonts w:ascii="GHEA Grapalat" w:hAnsi="GHEA Grapalat"/>
          <w:i w:val="0"/>
          <w:sz w:val="24"/>
          <w:szCs w:val="24"/>
        </w:rPr>
        <w:t>.01</w:t>
      </w:r>
      <w:r w:rsidRPr="005D44A2">
        <w:rPr>
          <w:rFonts w:ascii="GHEA Grapalat" w:hAnsi="GHEA Grapalat"/>
          <w:i w:val="0"/>
          <w:sz w:val="24"/>
          <w:szCs w:val="24"/>
        </w:rPr>
        <w:t>.202</w:t>
      </w:r>
      <w:r w:rsidR="00AF4494" w:rsidRPr="00D967B8">
        <w:rPr>
          <w:rFonts w:ascii="GHEA Grapalat" w:hAnsi="GHEA Grapalat"/>
          <w:i w:val="0"/>
          <w:sz w:val="24"/>
          <w:szCs w:val="24"/>
        </w:rPr>
        <w:t>6</w:t>
      </w:r>
      <w:r w:rsidRPr="005D44A2">
        <w:rPr>
          <w:rFonts w:ascii="GHEA Grapalat" w:hAnsi="GHEA Grapalat"/>
          <w:i w:val="0"/>
          <w:sz w:val="24"/>
          <w:szCs w:val="24"/>
        </w:rPr>
        <w:t>г.</w:t>
      </w:r>
    </w:p>
    <w:p w:rsidR="005E6F75" w:rsidRPr="001B32D9" w:rsidRDefault="005E6F75" w:rsidP="005E6F75">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6649" w:rsidRPr="009F7C63" w:rsidRDefault="009E6649" w:rsidP="009E6649">
      <w:pPr>
        <w:pStyle w:val="a3"/>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9E6649" w:rsidRPr="009F7C63" w:rsidRDefault="009E6649" w:rsidP="009E6649">
      <w:pPr>
        <w:ind w:firstLine="708"/>
        <w:jc w:val="both"/>
        <w:rPr>
          <w:rFonts w:ascii="GHEA Grapalat" w:hAnsi="GHEA Grapalat"/>
        </w:rPr>
      </w:pPr>
      <w:r w:rsidRPr="009F7C63">
        <w:rPr>
          <w:rFonts w:ascii="GHEA Grapalat" w:hAnsi="GHEA Grapalat"/>
        </w:rPr>
        <w:t xml:space="preserve">               тел. 0</w:t>
      </w:r>
      <w:r w:rsidR="002B3DD2">
        <w:rPr>
          <w:rFonts w:ascii="GHEA Grapalat" w:hAnsi="GHEA Grapalat"/>
        </w:rPr>
        <w:t>77</w:t>
      </w:r>
      <w:r w:rsidRPr="009F7C63">
        <w:rPr>
          <w:rFonts w:ascii="GHEA Grapalat" w:hAnsi="GHEA Grapalat"/>
        </w:rPr>
        <w:t xml:space="preserve"> </w:t>
      </w:r>
      <w:r w:rsidR="002B3DD2">
        <w:rPr>
          <w:rFonts w:ascii="GHEA Grapalat" w:hAnsi="GHEA Grapalat"/>
        </w:rPr>
        <w:t>04 02 28</w:t>
      </w:r>
    </w:p>
    <w:p w:rsidR="009E6649" w:rsidRPr="003E4E74" w:rsidRDefault="009E6649" w:rsidP="009E6649">
      <w:pPr>
        <w:pStyle w:val="a3"/>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002B3DD2" w:rsidRPr="00EB16D0">
          <w:rPr>
            <w:rStyle w:val="a9"/>
            <w:rFonts w:ascii="GHEA Grapalat" w:hAnsi="GHEA Grapalat"/>
            <w:lang w:val="en-US"/>
          </w:rPr>
          <w:t>emma.melkonyan.95@mail.ru</w:t>
        </w:r>
      </w:hyperlink>
      <w:r w:rsidR="002B3DD2">
        <w:rPr>
          <w:rStyle w:val="a9"/>
          <w:rFonts w:ascii="GHEA Grapalat" w:hAnsi="GHEA Grapalat"/>
          <w:lang w:val="af-ZA"/>
        </w:rPr>
        <w:t xml:space="preserve"> </w:t>
      </w:r>
    </w:p>
    <w:p w:rsidR="009E6649" w:rsidRPr="009F7C63" w:rsidRDefault="009E6649" w:rsidP="009E6649">
      <w:pPr>
        <w:ind w:firstLine="708"/>
        <w:jc w:val="both"/>
        <w:rPr>
          <w:rFonts w:ascii="GHEA Grapalat" w:hAnsi="GHEA Grapalat"/>
        </w:rPr>
      </w:pPr>
      <w:r w:rsidRPr="009F7C63">
        <w:rPr>
          <w:rFonts w:ascii="GHEA Grapalat" w:hAnsi="GHEA Grapalat"/>
        </w:rPr>
        <w:t xml:space="preserve">      Заказчик. </w:t>
      </w:r>
      <w:r w:rsidR="002B3DD2">
        <w:rPr>
          <w:rFonts w:ascii="GHEA Grapalat" w:hAnsi="GHEA Grapalat"/>
        </w:rPr>
        <w:t>ГНО</w:t>
      </w:r>
      <w:r w:rsidRPr="009F7C63">
        <w:rPr>
          <w:rFonts w:ascii="GHEA Grapalat" w:hAnsi="GHEA Grapalat"/>
        </w:rPr>
        <w:t xml:space="preserve"> </w:t>
      </w:r>
      <w:r w:rsidR="002B3DD2">
        <w:rPr>
          <w:rFonts w:ascii="GHEA Grapalat" w:hAnsi="GHEA Grapalat"/>
        </w:rPr>
        <w:t>«Специализированный детский дом Харберд»</w:t>
      </w:r>
    </w:p>
    <w:p w:rsidR="005E6F75" w:rsidRPr="001B32D9" w:rsidRDefault="005E6F75" w:rsidP="005E6F75">
      <w:pPr>
        <w:pStyle w:val="a3"/>
        <w:widowControl w:val="0"/>
        <w:spacing w:after="160" w:line="240" w:lineRule="auto"/>
        <w:ind w:firstLine="567"/>
        <w:rPr>
          <w:rFonts w:ascii="GHEA Grapalat" w:hAnsi="GHEA Grapalat"/>
          <w:i w:val="0"/>
          <w:sz w:val="24"/>
          <w:szCs w:val="24"/>
        </w:rPr>
      </w:pPr>
    </w:p>
    <w:p w:rsidR="005E6F75" w:rsidRPr="00E75F64" w:rsidRDefault="005E6F75" w:rsidP="005E6F75">
      <w:pPr>
        <w:pStyle w:val="aa"/>
        <w:widowControl w:val="0"/>
        <w:spacing w:after="160"/>
        <w:ind w:firstLine="567"/>
        <w:jc w:val="right"/>
        <w:rPr>
          <w:rFonts w:ascii="GHEA Grapalat" w:hAnsi="GHEA Grapalat"/>
          <w:i/>
        </w:rPr>
      </w:pPr>
    </w:p>
    <w:p w:rsidR="005E6F75" w:rsidRPr="00E75F64" w:rsidRDefault="005E6F75" w:rsidP="005E6F75">
      <w:pPr>
        <w:pStyle w:val="aa"/>
        <w:widowControl w:val="0"/>
        <w:spacing w:after="160"/>
        <w:ind w:firstLine="567"/>
        <w:jc w:val="right"/>
        <w:rPr>
          <w:rFonts w:ascii="GHEA Grapalat" w:hAnsi="GHEA Grapalat"/>
          <w:i/>
        </w:rPr>
      </w:pPr>
    </w:p>
    <w:p w:rsidR="005E6F75" w:rsidRPr="00E75F64" w:rsidRDefault="005E6F75" w:rsidP="005E6F75">
      <w:pPr>
        <w:pStyle w:val="aa"/>
        <w:widowControl w:val="0"/>
        <w:spacing w:after="160"/>
        <w:ind w:firstLine="567"/>
        <w:jc w:val="right"/>
        <w:rPr>
          <w:rFonts w:ascii="GHEA Grapalat" w:hAnsi="GHEA Grapalat"/>
          <w:i/>
        </w:rPr>
      </w:pPr>
    </w:p>
    <w:p w:rsidR="005E6F75" w:rsidRDefault="005E6F75" w:rsidP="005E6F75">
      <w:pPr>
        <w:pStyle w:val="aa"/>
        <w:widowControl w:val="0"/>
        <w:spacing w:after="160"/>
        <w:ind w:firstLine="567"/>
        <w:jc w:val="right"/>
        <w:rPr>
          <w:rFonts w:ascii="GHEA Grapalat" w:hAnsi="GHEA Grapalat"/>
          <w:i/>
        </w:rPr>
      </w:pPr>
    </w:p>
    <w:p w:rsidR="005E6F75" w:rsidRPr="009044F1" w:rsidRDefault="005E6F75" w:rsidP="005E6F75">
      <w:pPr>
        <w:pStyle w:val="aa"/>
        <w:widowControl w:val="0"/>
        <w:spacing w:after="0" w:line="276" w:lineRule="auto"/>
        <w:ind w:firstLine="567"/>
        <w:jc w:val="right"/>
        <w:rPr>
          <w:rFonts w:ascii="GHEA Grapalat" w:hAnsi="GHEA Grapalat" w:cs="Sylfaen"/>
          <w:i/>
        </w:rPr>
      </w:pPr>
      <w:r w:rsidRPr="009044F1">
        <w:rPr>
          <w:rFonts w:ascii="GHEA Grapalat" w:hAnsi="GHEA Grapalat"/>
          <w:i/>
        </w:rPr>
        <w:t>Утверждено</w:t>
      </w:r>
    </w:p>
    <w:p w:rsidR="005E6F75" w:rsidRPr="00016450" w:rsidRDefault="005E6F75" w:rsidP="005E6F75">
      <w:pPr>
        <w:pStyle w:val="aa"/>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002B3DD2">
        <w:rPr>
          <w:rFonts w:ascii="GHEA Grapalat" w:hAnsi="GHEA Grapalat"/>
          <w:i/>
        </w:rPr>
        <w:t>ХММ-GHAPDzB-26/01</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w:t>
      </w:r>
      <w:r w:rsidR="002B3DD2" w:rsidRPr="002B3DD2">
        <w:rPr>
          <w:rFonts w:ascii="GHEA Grapalat" w:hAnsi="GHEA Grapalat"/>
          <w:i/>
        </w:rPr>
        <w:t>2</w:t>
      </w:r>
      <w:r w:rsidRPr="00515889">
        <w:rPr>
          <w:rFonts w:ascii="GHEA Grapalat" w:hAnsi="GHEA Grapalat"/>
          <w:i/>
        </w:rPr>
        <w:tab/>
      </w:r>
      <w:r>
        <w:rPr>
          <w:rFonts w:ascii="GHEA Grapalat" w:hAnsi="GHEA Grapalat"/>
          <w:i/>
        </w:rPr>
        <w:t xml:space="preserve">от </w:t>
      </w:r>
      <w:r w:rsidR="00734510">
        <w:rPr>
          <w:rFonts w:ascii="GHEA Grapalat" w:hAnsi="GHEA Grapalat"/>
          <w:i/>
          <w:lang w:val="hy-AM"/>
        </w:rPr>
        <w:t>2</w:t>
      </w:r>
      <w:r w:rsidR="002B3DD2" w:rsidRPr="002B3DD2">
        <w:rPr>
          <w:rFonts w:ascii="GHEA Grapalat" w:hAnsi="GHEA Grapalat"/>
          <w:i/>
        </w:rPr>
        <w:t>6</w:t>
      </w:r>
      <w:r w:rsidR="00734510">
        <w:rPr>
          <w:rFonts w:ascii="GHEA Grapalat" w:hAnsi="GHEA Grapalat"/>
          <w:i/>
        </w:rPr>
        <w:t>.12</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aa"/>
        <w:widowControl w:val="0"/>
        <w:spacing w:after="160"/>
        <w:ind w:right="-7" w:firstLine="567"/>
        <w:jc w:val="center"/>
        <w:rPr>
          <w:rFonts w:ascii="GHEA Grapalat" w:hAnsi="GHEA Grapalat"/>
        </w:rPr>
      </w:pPr>
    </w:p>
    <w:p w:rsidR="005E6F75" w:rsidRPr="003A1EBB" w:rsidRDefault="005E6F75" w:rsidP="005E6F75">
      <w:pPr>
        <w:pStyle w:val="aa"/>
        <w:widowControl w:val="0"/>
        <w:spacing w:after="160"/>
        <w:ind w:right="-7" w:firstLine="567"/>
        <w:jc w:val="center"/>
        <w:rPr>
          <w:rFonts w:ascii="GHEA Grapalat" w:hAnsi="GHEA Grapalat"/>
        </w:rPr>
      </w:pPr>
    </w:p>
    <w:p w:rsidR="005E6F75" w:rsidRPr="003A1EBB" w:rsidRDefault="005E6F75" w:rsidP="005E6F75">
      <w:pPr>
        <w:pStyle w:val="aa"/>
        <w:widowControl w:val="0"/>
        <w:spacing w:after="160"/>
        <w:ind w:right="-7" w:firstLine="567"/>
        <w:jc w:val="center"/>
        <w:rPr>
          <w:rFonts w:ascii="GHEA Grapalat" w:hAnsi="GHEA Grapalat"/>
        </w:rPr>
      </w:pPr>
    </w:p>
    <w:p w:rsidR="005E6F75" w:rsidRPr="002106B9" w:rsidRDefault="002B3DD2" w:rsidP="005E6F75">
      <w:pPr>
        <w:pStyle w:val="aa"/>
        <w:widowControl w:val="0"/>
        <w:spacing w:after="160" w:line="360" w:lineRule="auto"/>
        <w:ind w:right="-7"/>
        <w:jc w:val="center"/>
        <w:rPr>
          <w:rFonts w:ascii="GHEA Grapalat" w:hAnsi="GHEA Grapalat"/>
          <w:sz w:val="26"/>
        </w:rPr>
      </w:pPr>
      <w:r>
        <w:rPr>
          <w:rFonts w:ascii="GHEA Grapalat" w:hAnsi="GHEA Grapalat"/>
          <w:sz w:val="26"/>
        </w:rPr>
        <w:t>ГНО</w:t>
      </w:r>
      <w:r w:rsidR="005E6F75" w:rsidRPr="002106B9">
        <w:rPr>
          <w:rFonts w:ascii="GHEA Grapalat" w:hAnsi="GHEA Grapalat"/>
          <w:sz w:val="26"/>
        </w:rPr>
        <w:t xml:space="preserve"> </w:t>
      </w:r>
      <w:r>
        <w:rPr>
          <w:rFonts w:ascii="GHEA Grapalat" w:hAnsi="GHEA Grapalat"/>
          <w:sz w:val="26"/>
        </w:rPr>
        <w:t>«Специализированный детский дом Харберд»</w:t>
      </w:r>
    </w:p>
    <w:p w:rsidR="005E6F75" w:rsidRPr="00016450" w:rsidRDefault="005E6F75" w:rsidP="005E6F75">
      <w:pPr>
        <w:pStyle w:val="aa"/>
        <w:widowControl w:val="0"/>
        <w:spacing w:after="160" w:line="360" w:lineRule="auto"/>
        <w:ind w:right="-7"/>
        <w:jc w:val="center"/>
        <w:rPr>
          <w:rFonts w:ascii="GHEA Grapalat" w:hAnsi="GHEA Grapalat"/>
        </w:rPr>
      </w:pPr>
    </w:p>
    <w:p w:rsidR="005E6F75" w:rsidRPr="00016450" w:rsidRDefault="005E6F75" w:rsidP="005E6F75">
      <w:pPr>
        <w:pStyle w:val="aa"/>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aa"/>
        <w:widowControl w:val="0"/>
        <w:spacing w:after="160" w:line="360" w:lineRule="auto"/>
        <w:ind w:right="-7"/>
        <w:jc w:val="center"/>
        <w:rPr>
          <w:rFonts w:ascii="GHEA Grapalat" w:hAnsi="GHEA Grapalat" w:cs="Sylfaen"/>
        </w:rPr>
      </w:pPr>
    </w:p>
    <w:p w:rsidR="00487AB7" w:rsidRPr="00C90F08" w:rsidRDefault="00487AB7" w:rsidP="00487AB7">
      <w:pPr>
        <w:pStyle w:val="aa"/>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FD7D7A">
        <w:rPr>
          <w:rFonts w:ascii="GHEA Grapalat" w:hAnsi="GHEA Grapalat"/>
        </w:rPr>
        <w:t>ЭЛЕКТРОТЕХНИЧЕСКИХ ТОВАРОВ</w:t>
      </w:r>
      <w:r w:rsidRPr="00D56597">
        <w:rPr>
          <w:rFonts w:ascii="GHEA Grapalat" w:hAnsi="GHEA Grapalat"/>
        </w:rPr>
        <w:t xml:space="preserve"> И СТРОИТЕЛЬНЫХ МАТЕРИАЛО</w:t>
      </w:r>
      <w:r w:rsidRPr="00FD7D7A">
        <w:rPr>
          <w:rFonts w:ascii="GHEA Grapalat" w:hAnsi="GHEA Grapalat"/>
        </w:rPr>
        <w:t>В</w:t>
      </w:r>
      <w:r w:rsidRPr="00016450">
        <w:rPr>
          <w:rFonts w:ascii="GHEA Grapalat" w:hAnsi="GHEA Grapalat"/>
        </w:rPr>
        <w:t xml:space="preserve"> ДЛЯ НУЖД </w:t>
      </w:r>
    </w:p>
    <w:p w:rsidR="00487AB7" w:rsidRPr="002106B9" w:rsidRDefault="002B3DD2" w:rsidP="00487AB7">
      <w:pPr>
        <w:pStyle w:val="aa"/>
        <w:widowControl w:val="0"/>
        <w:spacing w:after="160" w:line="360" w:lineRule="auto"/>
        <w:ind w:right="-7"/>
        <w:jc w:val="center"/>
        <w:rPr>
          <w:rFonts w:ascii="GHEA Grapalat" w:hAnsi="GHEA Grapalat"/>
          <w:sz w:val="26"/>
        </w:rPr>
      </w:pPr>
      <w:r>
        <w:rPr>
          <w:rFonts w:ascii="GHEA Grapalat" w:hAnsi="GHEA Grapalat"/>
          <w:sz w:val="26"/>
        </w:rPr>
        <w:t>ГНО</w:t>
      </w:r>
      <w:r w:rsidR="00487AB7" w:rsidRPr="002106B9">
        <w:rPr>
          <w:rFonts w:ascii="GHEA Grapalat" w:hAnsi="GHEA Grapalat"/>
          <w:sz w:val="26"/>
        </w:rPr>
        <w:t xml:space="preserve"> </w:t>
      </w:r>
      <w:r>
        <w:rPr>
          <w:rFonts w:ascii="GHEA Grapalat" w:hAnsi="GHEA Grapalat"/>
          <w:sz w:val="26"/>
        </w:rPr>
        <w:t>«Специализированный детский дом Харберд»</w:t>
      </w:r>
    </w:p>
    <w:p w:rsidR="005E6F75" w:rsidRPr="009044F1" w:rsidRDefault="005E6F75" w:rsidP="005E6F75">
      <w:pPr>
        <w:pStyle w:val="aa"/>
        <w:widowControl w:val="0"/>
        <w:spacing w:after="160"/>
        <w:ind w:right="-7" w:firstLine="567"/>
        <w:jc w:val="center"/>
        <w:rPr>
          <w:rFonts w:ascii="GHEA Grapalat" w:hAnsi="GHEA Grapalat"/>
        </w:rPr>
      </w:pPr>
    </w:p>
    <w:p w:rsidR="005E6F75" w:rsidRPr="009044F1" w:rsidRDefault="005E6F75" w:rsidP="005E6F75">
      <w:pPr>
        <w:pStyle w:val="aa"/>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487AB7" w:rsidRPr="009044F1" w:rsidRDefault="00487AB7" w:rsidP="00487AB7">
      <w:pPr>
        <w:widowControl w:val="0"/>
        <w:spacing w:after="160"/>
        <w:jc w:val="center"/>
        <w:rPr>
          <w:rFonts w:ascii="GHEA Grapalat" w:hAnsi="GHEA Grapalat"/>
          <w:b/>
        </w:rPr>
      </w:pPr>
      <w:r w:rsidRPr="009044F1">
        <w:rPr>
          <w:rFonts w:ascii="GHEA Grapalat" w:hAnsi="GHEA Grapalat"/>
          <w:b/>
        </w:rPr>
        <w:lastRenderedPageBreak/>
        <w:t>СОДЕРЖАНИЕ</w:t>
      </w:r>
    </w:p>
    <w:p w:rsidR="00487AB7" w:rsidRPr="009044F1" w:rsidRDefault="00487AB7" w:rsidP="00487AB7">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487AB7" w:rsidRPr="002106B9" w:rsidRDefault="00487AB7" w:rsidP="00487AB7">
      <w:pPr>
        <w:pStyle w:val="aa"/>
        <w:widowControl w:val="0"/>
        <w:spacing w:after="160" w:line="360" w:lineRule="auto"/>
        <w:ind w:right="-7"/>
        <w:jc w:val="center"/>
        <w:rPr>
          <w:rFonts w:ascii="GHEA Grapalat" w:hAnsi="GHEA Grapalat"/>
          <w:b/>
        </w:rPr>
      </w:pPr>
      <w:r w:rsidRPr="00FD7D7A">
        <w:rPr>
          <w:rFonts w:ascii="GHEA Grapalat" w:hAnsi="GHEA Grapalat"/>
          <w:b/>
        </w:rPr>
        <w:t>ЭЛЕКТРОТЕХНИЧЕСКИХ ТОВАРОВ И СТРОИТЕЛЬНЫХ МАТЕРИАЛОВ</w:t>
      </w:r>
      <w:r>
        <w:rPr>
          <w:rFonts w:ascii="GHEA Grapalat" w:hAnsi="GHEA Grapalat"/>
          <w:b/>
        </w:rPr>
        <w:t xml:space="preserve"> ДЛЯ НУЖД </w:t>
      </w:r>
    </w:p>
    <w:p w:rsidR="005E6F75" w:rsidRPr="002106B9" w:rsidRDefault="002B3DD2" w:rsidP="005E6F75">
      <w:pPr>
        <w:pStyle w:val="aa"/>
        <w:widowControl w:val="0"/>
        <w:spacing w:after="160" w:line="360" w:lineRule="auto"/>
        <w:ind w:right="-7"/>
        <w:jc w:val="center"/>
        <w:rPr>
          <w:rFonts w:ascii="GHEA Grapalat" w:hAnsi="GHEA Grapalat"/>
          <w:b/>
        </w:rPr>
      </w:pPr>
      <w:r>
        <w:rPr>
          <w:rFonts w:ascii="GHEA Grapalat" w:hAnsi="GHEA Grapalat"/>
          <w:b/>
        </w:rPr>
        <w:t>ГНО</w:t>
      </w:r>
      <w:r w:rsidR="005E6F75" w:rsidRPr="002106B9">
        <w:rPr>
          <w:rFonts w:ascii="GHEA Grapalat" w:hAnsi="GHEA Grapalat"/>
          <w:b/>
        </w:rPr>
        <w:t xml:space="preserve"> </w:t>
      </w:r>
      <w:r>
        <w:rPr>
          <w:rFonts w:ascii="GHEA Grapalat" w:hAnsi="GHEA Grapalat"/>
          <w:b/>
        </w:rPr>
        <w:t>«Специализированный детский дом Харберд»</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sidR="002B3DD2">
        <w:rPr>
          <w:rFonts w:ascii="GHEA Grapalat" w:hAnsi="GHEA Grapalat"/>
        </w:rPr>
        <w:t>ХММ-GHAPDzB-26/01</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B3DD2">
        <w:rPr>
          <w:rFonts w:ascii="GHEA Grapalat" w:hAnsi="GHEA Grapalat"/>
        </w:rPr>
        <w:t>ГНО</w:t>
      </w:r>
      <w:r w:rsidRPr="006278A9">
        <w:rPr>
          <w:rFonts w:ascii="GHEA Grapalat" w:hAnsi="GHEA Grapalat"/>
        </w:rPr>
        <w:t xml:space="preserve"> </w:t>
      </w:r>
      <w:r w:rsidR="002B3DD2">
        <w:rPr>
          <w:rFonts w:ascii="GHEA Grapalat" w:hAnsi="GHEA Grapalat"/>
        </w:rPr>
        <w:t>«Специализированный детский дом Харберд»</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6F75" w:rsidRPr="00E75F64" w:rsidRDefault="005E6F75" w:rsidP="005E6F7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487AB7" w:rsidRDefault="002B3DD2" w:rsidP="00487AB7">
      <w:pPr>
        <w:pStyle w:val="a3"/>
        <w:spacing w:line="240" w:lineRule="auto"/>
        <w:jc w:val="left"/>
        <w:rPr>
          <w:rFonts w:ascii="GHEA Grapalat" w:hAnsi="GHEA Grapalat"/>
          <w:i w:val="0"/>
          <w:lang w:val="af-ZA"/>
        </w:rPr>
      </w:pPr>
      <w:hyperlink r:id="rId9" w:history="1">
        <w:r>
          <w:rPr>
            <w:rStyle w:val="a9"/>
            <w:rFonts w:ascii="GHEA Grapalat" w:hAnsi="GHEA Grapalat"/>
            <w:i w:val="0"/>
            <w:lang w:val="hy-AM"/>
          </w:rPr>
          <w:t>emma.melkonyan.95@mail.ru</w:t>
        </w:r>
      </w:hyperlink>
      <w:r w:rsidR="00487AB7" w:rsidRPr="002906C7">
        <w:rPr>
          <w:rFonts w:ascii="GHEA Grapalat" w:hAnsi="GHEA Grapalat"/>
          <w:i w:val="0"/>
          <w:lang w:val="af-ZA"/>
        </w:rPr>
        <w:t xml:space="preserve"> </w:t>
      </w:r>
    </w:p>
    <w:p w:rsidR="005E6F75" w:rsidRDefault="005E6F75" w:rsidP="005E6F75">
      <w:pPr>
        <w:pStyle w:val="a3"/>
        <w:spacing w:line="240" w:lineRule="auto"/>
        <w:jc w:val="left"/>
        <w:rPr>
          <w:rFonts w:ascii="GHEA Grapalat" w:hAnsi="GHEA Grapalat"/>
          <w:i w:val="0"/>
          <w:lang w:val="af-ZA"/>
        </w:rPr>
      </w:pPr>
      <w:r w:rsidRPr="002906C7">
        <w:rPr>
          <w:rFonts w:ascii="GHEA Grapalat" w:hAnsi="GHEA Grapalat"/>
          <w:i w:val="0"/>
          <w:lang w:val="af-ZA"/>
        </w:rPr>
        <w:t xml:space="preserve"> </w:t>
      </w: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FD7D7A" w:rsidRDefault="00FD7D7A" w:rsidP="005E6F75">
      <w:pPr>
        <w:pStyle w:val="a3"/>
        <w:spacing w:line="240" w:lineRule="auto"/>
        <w:jc w:val="left"/>
        <w:rPr>
          <w:rFonts w:ascii="GHEA Grapalat" w:hAnsi="GHEA Grapalat"/>
          <w:i w:val="0"/>
          <w:lang w:val="af-ZA"/>
        </w:rPr>
      </w:pPr>
    </w:p>
    <w:p w:rsidR="00BA5D58" w:rsidRDefault="00BA5D58"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5E6F75" w:rsidRDefault="005E6F75" w:rsidP="005E6F75">
      <w:pPr>
        <w:pStyle w:val="a3"/>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487AB7" w:rsidRPr="009044F1">
        <w:rPr>
          <w:rFonts w:ascii="GHEA Grapalat" w:hAnsi="GHEA Grapalat"/>
          <w:i w:val="0"/>
          <w:sz w:val="24"/>
          <w:szCs w:val="24"/>
        </w:rPr>
        <w:t xml:space="preserve">Предметом закупки является приобретение </w:t>
      </w:r>
      <w:r w:rsidR="00487AB7" w:rsidRPr="009A3C70">
        <w:rPr>
          <w:rFonts w:ascii="GHEA Grapalat" w:hAnsi="GHEA Grapalat"/>
          <w:b/>
          <w:i w:val="0"/>
          <w:sz w:val="24"/>
          <w:szCs w:val="24"/>
        </w:rPr>
        <w:t xml:space="preserve">" </w:t>
      </w:r>
      <w:r w:rsidR="005C51B4">
        <w:rPr>
          <w:rFonts w:ascii="GHEA Grapalat" w:hAnsi="GHEA Grapalat"/>
          <w:i w:val="0"/>
          <w:sz w:val="24"/>
          <w:szCs w:val="24"/>
        </w:rPr>
        <w:t>лекарство</w:t>
      </w:r>
      <w:r w:rsidR="00487AB7"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5C51B4">
        <w:rPr>
          <w:rFonts w:ascii="GHEA Grapalat" w:hAnsi="GHEA Grapalat"/>
          <w:i w:val="0"/>
          <w:sz w:val="24"/>
          <w:szCs w:val="24"/>
        </w:rPr>
        <w:t>ГНО</w:t>
      </w:r>
      <w:r w:rsidR="005C51B4" w:rsidRPr="00FB551E">
        <w:rPr>
          <w:rFonts w:ascii="GHEA Grapalat" w:hAnsi="GHEA Grapalat"/>
          <w:i w:val="0"/>
          <w:sz w:val="24"/>
          <w:szCs w:val="24"/>
        </w:rPr>
        <w:t xml:space="preserve"> </w:t>
      </w:r>
      <w:r w:rsidR="005C51B4">
        <w:rPr>
          <w:rFonts w:ascii="GHEA Grapalat" w:hAnsi="GHEA Grapalat"/>
          <w:i w:val="0"/>
          <w:sz w:val="24"/>
          <w:szCs w:val="24"/>
        </w:rPr>
        <w:t>«Специализированный детский дом Харберд»</w:t>
      </w:r>
      <w:r w:rsidRPr="009044F1">
        <w:rPr>
          <w:rFonts w:ascii="GHEA Grapalat" w:hAnsi="GHEA Grapalat"/>
          <w:i w:val="0"/>
          <w:sz w:val="24"/>
          <w:szCs w:val="24"/>
        </w:rPr>
        <w:t>, которые сгруппированы в лоты "</w:t>
      </w:r>
      <w:r w:rsidR="005C51B4">
        <w:rPr>
          <w:rFonts w:ascii="GHEA Grapalat" w:hAnsi="GHEA Grapalat"/>
          <w:i w:val="0"/>
          <w:sz w:val="24"/>
          <w:szCs w:val="24"/>
        </w:rPr>
        <w:t>146</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8944CC" w:rsidTr="00A53506">
        <w:trPr>
          <w:jc w:val="center"/>
        </w:trPr>
        <w:tc>
          <w:tcPr>
            <w:tcW w:w="4066" w:type="dxa"/>
            <w:gridSpan w:val="2"/>
            <w:vAlign w:val="center"/>
          </w:tcPr>
          <w:p w:rsidR="00251369" w:rsidRPr="008944CC" w:rsidRDefault="00251369" w:rsidP="00A53506">
            <w:pPr>
              <w:pStyle w:val="23"/>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Лотов</w:t>
            </w:r>
          </w:p>
        </w:tc>
        <w:tc>
          <w:tcPr>
            <w:tcW w:w="5168" w:type="dxa"/>
            <w:vMerge w:val="restart"/>
            <w:vAlign w:val="center"/>
          </w:tcPr>
          <w:p w:rsidR="00251369" w:rsidRPr="008944CC" w:rsidRDefault="00251369" w:rsidP="00A53506">
            <w:pPr>
              <w:pStyle w:val="23"/>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Наименование лота</w:t>
            </w:r>
          </w:p>
        </w:tc>
      </w:tr>
      <w:tr w:rsidR="00251369" w:rsidRPr="008944CC" w:rsidTr="00A53506">
        <w:trPr>
          <w:jc w:val="center"/>
        </w:trPr>
        <w:tc>
          <w:tcPr>
            <w:tcW w:w="1530" w:type="dxa"/>
            <w:vAlign w:val="center"/>
          </w:tcPr>
          <w:p w:rsidR="00251369" w:rsidRPr="008944CC" w:rsidRDefault="00251369" w:rsidP="00A53506">
            <w:pPr>
              <w:pStyle w:val="23"/>
              <w:widowControl w:val="0"/>
              <w:spacing w:line="240" w:lineRule="auto"/>
              <w:ind w:firstLine="0"/>
              <w:jc w:val="center"/>
              <w:rPr>
                <w:rFonts w:ascii="GHEA Grapalat" w:hAnsi="GHEA Grapalat"/>
                <w:sz w:val="24"/>
                <w:szCs w:val="24"/>
              </w:rPr>
            </w:pPr>
            <w:r w:rsidRPr="008944CC">
              <w:rPr>
                <w:rFonts w:ascii="GHEA Grapalat" w:hAnsi="GHEA Grapalat"/>
                <w:b/>
                <w:i/>
                <w:sz w:val="24"/>
                <w:szCs w:val="24"/>
              </w:rPr>
              <w:t>Номера</w:t>
            </w:r>
          </w:p>
        </w:tc>
        <w:tc>
          <w:tcPr>
            <w:tcW w:w="2536" w:type="dxa"/>
            <w:vAlign w:val="center"/>
          </w:tcPr>
          <w:p w:rsidR="00251369" w:rsidRPr="008944CC" w:rsidRDefault="00251369" w:rsidP="00A53506">
            <w:pPr>
              <w:pStyle w:val="23"/>
              <w:widowControl w:val="0"/>
              <w:spacing w:line="240" w:lineRule="auto"/>
              <w:ind w:firstLine="0"/>
              <w:jc w:val="center"/>
              <w:rPr>
                <w:rFonts w:ascii="GHEA Grapalat" w:hAnsi="GHEA Grapalat"/>
                <w:b/>
                <w:i/>
                <w:sz w:val="24"/>
                <w:szCs w:val="24"/>
                <w:lang w:val="en-US"/>
              </w:rPr>
            </w:pPr>
            <w:r w:rsidRPr="008944CC">
              <w:rPr>
                <w:rFonts w:ascii="GHEA Grapalat" w:hAnsi="GHEA Grapalat"/>
                <w:b/>
                <w:i/>
                <w:sz w:val="24"/>
                <w:szCs w:val="24"/>
              </w:rPr>
              <w:t>Цена закупки</w:t>
            </w:r>
          </w:p>
          <w:p w:rsidR="00251369" w:rsidRPr="008944CC" w:rsidRDefault="00251369" w:rsidP="0000065E">
            <w:pPr>
              <w:widowControl w:val="0"/>
              <w:jc w:val="center"/>
              <w:rPr>
                <w:rFonts w:ascii="GHEA Grapalat" w:hAnsi="GHEA Grapalat"/>
                <w:lang w:val="en-US"/>
              </w:rPr>
            </w:pPr>
            <w:r w:rsidRPr="008944CC">
              <w:rPr>
                <w:rFonts w:ascii="GHEA Grapalat" w:hAnsi="GHEA Grapalat"/>
              </w:rPr>
              <w:t>драмов РА</w:t>
            </w:r>
            <w:r w:rsidRPr="008944CC">
              <w:rPr>
                <w:rFonts w:ascii="GHEA Grapalat" w:hAnsi="GHEA Grapalat"/>
                <w:lang w:val="en-US"/>
              </w:rPr>
              <w:t xml:space="preserve"> </w:t>
            </w:r>
          </w:p>
        </w:tc>
        <w:tc>
          <w:tcPr>
            <w:tcW w:w="5168" w:type="dxa"/>
            <w:vMerge/>
            <w:vAlign w:val="center"/>
          </w:tcPr>
          <w:p w:rsidR="00251369" w:rsidRPr="008944CC" w:rsidRDefault="00251369" w:rsidP="00A53506">
            <w:pPr>
              <w:pStyle w:val="23"/>
              <w:widowControl w:val="0"/>
              <w:spacing w:after="120" w:line="240" w:lineRule="auto"/>
              <w:ind w:firstLine="0"/>
              <w:rPr>
                <w:rFonts w:ascii="GHEA Grapalat" w:hAnsi="GHEA Grapalat"/>
                <w:b/>
                <w:i/>
                <w:sz w:val="24"/>
                <w:szCs w:val="24"/>
              </w:rPr>
            </w:pPr>
          </w:p>
        </w:tc>
      </w:tr>
      <w:tr w:rsidR="005C51B4" w:rsidRPr="008944CC" w:rsidTr="005C51B4">
        <w:trPr>
          <w:trHeight w:val="476"/>
          <w:jc w:val="center"/>
        </w:trPr>
        <w:tc>
          <w:tcPr>
            <w:tcW w:w="1530" w:type="dxa"/>
            <w:vAlign w:val="center"/>
          </w:tcPr>
          <w:p w:rsidR="005C51B4" w:rsidRPr="00A71D81" w:rsidRDefault="005C51B4" w:rsidP="005C51B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Азалептин 100 мг</w:t>
            </w:r>
          </w:p>
        </w:tc>
      </w:tr>
      <w:tr w:rsidR="005C51B4" w:rsidRPr="008944CC" w:rsidTr="005C51B4">
        <w:trPr>
          <w:trHeight w:val="476"/>
          <w:jc w:val="center"/>
        </w:trPr>
        <w:tc>
          <w:tcPr>
            <w:tcW w:w="1530" w:type="dxa"/>
            <w:vAlign w:val="center"/>
          </w:tcPr>
          <w:p w:rsidR="005C51B4" w:rsidRPr="00A71D81" w:rsidRDefault="005C51B4" w:rsidP="005C51B4">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Аминазин 25 мг</w:t>
            </w:r>
          </w:p>
        </w:tc>
      </w:tr>
      <w:tr w:rsidR="005C51B4" w:rsidRPr="008944CC" w:rsidTr="005C51B4">
        <w:trPr>
          <w:trHeight w:val="476"/>
          <w:jc w:val="center"/>
        </w:trPr>
        <w:tc>
          <w:tcPr>
            <w:tcW w:w="1530" w:type="dxa"/>
            <w:vAlign w:val="center"/>
          </w:tcPr>
          <w:p w:rsidR="005C51B4" w:rsidRPr="00A71D81" w:rsidRDefault="005C51B4" w:rsidP="005C51B4">
            <w:pPr>
              <w:pStyle w:val="23"/>
              <w:spacing w:line="240" w:lineRule="auto"/>
              <w:ind w:firstLine="0"/>
              <w:jc w:val="center"/>
              <w:rPr>
                <w:rFonts w:ascii="GHEA Grapalat" w:hAnsi="GHEA Grapalat"/>
              </w:rPr>
            </w:pPr>
            <w:r>
              <w:rPr>
                <w:rFonts w:ascii="GHEA Grapalat" w:hAnsi="GHEA Grapalat"/>
              </w:rPr>
              <w:t>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Раствор Сибазон 5 мг/2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Абактерил N300</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Амброксол 30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Ушные палочки N100</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Адреналин 1 мг/1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Раствор аскорбиновой кислоты 5% 5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Панангин форте</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Азарга глазные капли 10 мг/мл + 5 мг/мл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Аскорбиновая кислота (порошок)</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Контейнер для анализов с ложкой 60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Абутсел – контейнер для кала N5</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Ацикловир мазь 5 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Бензонал 100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Бисакодил свечи 10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Вата нестерильная</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Бетайодин 10% – 1 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19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Детримакс 2000 МЕ</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Депакин Хроно 300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Диазепам 5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Диклофенак гель 40 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Диклофенак раствор 75 мг/3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Диклофенак-Астерия 50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lastRenderedPageBreak/>
              <w:t>25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Димедрол раствор 1% – 1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Эутирокс 50 мкг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Тимолол глазные капли 0,5% 5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Сенна 500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29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Спазматон</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Леветирацетам 500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Ламал таблетки 100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Левомепромазин 25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Серная мазь 33% 30 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Колхицин 1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Карбамазепин 200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Галоперидол 5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Рексетин 20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Мидокалм 50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39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Трифтазин 5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Гексилок ментол 0,2% 15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Натрия хлорид 0,9% 500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Шприц с иглой 5,0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Шприц с иглой 10,0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Протаргол раствор 2% 15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Рисперидон 2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Регидрон порошок пакет 18,9 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Эутирокс 100 мкг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Витамин B комплекс раствор 2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49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Витамин B комплекс драже</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Тафлотан глазные капли 15 мкг/мл 2,5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Троксерутин гель 2% 40 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Цикладол 2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Резиновое кольцо для пролежней N3</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Резиновое кольцо для пролежней N2</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Фенобарбитал 100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lastRenderedPageBreak/>
              <w:t>56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Солкосерил мазь 20 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Ципрофлоксацин глазные/ушные капли 0,03% 5 мл</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Клоназепам 2 мг</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59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Перчатки медицинские N100</w:t>
            </w:r>
          </w:p>
        </w:tc>
      </w:tr>
      <w:tr w:rsidR="005C51B4" w:rsidRPr="008944CC" w:rsidTr="005C51B4">
        <w:trPr>
          <w:trHeight w:val="476"/>
          <w:jc w:val="center"/>
        </w:trPr>
        <w:tc>
          <w:tcPr>
            <w:tcW w:w="1530" w:type="dxa"/>
            <w:vAlign w:val="center"/>
          </w:tcPr>
          <w:p w:rsidR="005C51B4" w:rsidRPr="00B77A61" w:rsidRDefault="005C51B4" w:rsidP="005C51B4">
            <w:pPr>
              <w:pStyle w:val="23"/>
              <w:spacing w:line="240" w:lineRule="auto"/>
              <w:ind w:firstLine="0"/>
              <w:jc w:val="center"/>
              <w:rPr>
                <w:rFonts w:ascii="GHEA Grapalat" w:hAnsi="GHEA Grapalat"/>
                <w:lang w:val="hy-AM"/>
              </w:rPr>
            </w:pPr>
            <w:r>
              <w:rPr>
                <w:rFonts w:ascii="GHEA Grapalat" w:hAnsi="GHEA Grapalat"/>
                <w:lang w:val="hy-AM"/>
              </w:rPr>
              <w:t>60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Карсил 22,5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Фуросемид 40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Энтерофурил 200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Танзиф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Лидокаин 2% 2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Магния сульфат 25%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Метоклопрамид 50 мг/2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Метронидазол-Астерия 500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Новокаин 0,5%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69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Фурадонин 50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Папаверин 2% 2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Парацетамол 500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Фуросемид раствор 1% 1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Топирамат 25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Супрастин 25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Фосфоглив</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Маалокс</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Бримоптик глазные капли 2 мг/мл 10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Нольпаза 20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79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Кокарбоксилаза 50 мг/2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Дексаметазон 4 мг/1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Сорбифер Дурулес</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Кетоконазол шампунь 2% 90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Новотейн Ультра глазные капли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Азитромицин 500 мг N3</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Аугментин 625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Аспирин-Кардио 100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lastRenderedPageBreak/>
              <w:t>87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Бисопролол 5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Бисакодил 10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89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Бинт 7×14 нестерильный</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Линекс Форте</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Ципрофлоксацин 500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Флоксадекса глазные/ушные капли</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Флуконазол 50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Каптоприл 50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Бисептол 480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Кофеин 10% 1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Тетрациклиновая глазная мазь 1% 3 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Набор для внутривенных инфузий</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99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Артра МСМ N60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Аркоксия 60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Аевит 0,2 N30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Дексатобром глазные капли 0,3%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Престанс 5/5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Дротаверин ампулы 20 мг/мл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Регулон 3×21</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Ксефокам 8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Изигель-М гель 40 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Панцеф 400 мг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109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Глюкометр</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Бесконтактный термометр</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Тонометр механический</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Тонометр автоматический</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Дентин паста 50 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Силидонт-2 (порошок 50 г, жидкость 30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Белладонт цемент (порошок 50 г, жидкость 30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Капрамин жидкость 30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Светоотверждаемый композитный пломбировочный материал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lastRenderedPageBreak/>
              <w:t>118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Лидокаин аэрозоль стоматологический 5% 10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119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Метронидазол дента гель 20 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Крезодент раствор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Крезодент паста 25 г</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Пульпоэкстрактор N100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Корневые иглы Миллера N100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Стоматологические файлы H и K N6 (15–40)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Стоматологические алмазные боры (шаровидные, конические, пирамидальные)</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Септонест с адреналином 1:100000 1,7 мл N50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Иглы стоматологические инъекционные G25 N100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Перчатки медицинские N100 (M)</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129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Ватные валики N20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Пейпер-пойнты N30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Пейпер-пойнты N35</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Набор пейпер-пойнтов (15–40)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Гуттаперчевые штифты (15–40)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Игла для пломбирования корневых каналов N1</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Головки стоматологического зеркала</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Ручки для зеркала</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137</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Стоматологический зонд</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138</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Стоматологический пинцет</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139</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Кислота для пломб</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140</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Белодез 3% 100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141</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Бондинг 5 мл</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142</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«Аниос» спрей</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143</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Рентгеновская пленка N50</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144</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M-1</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145</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M-2</w:t>
            </w:r>
          </w:p>
        </w:tc>
      </w:tr>
      <w:tr w:rsidR="005C51B4" w:rsidRPr="008944CC" w:rsidTr="005C51B4">
        <w:trPr>
          <w:trHeight w:val="476"/>
          <w:jc w:val="center"/>
        </w:trPr>
        <w:tc>
          <w:tcPr>
            <w:tcW w:w="1530" w:type="dxa"/>
            <w:vAlign w:val="center"/>
          </w:tcPr>
          <w:p w:rsidR="005C51B4" w:rsidRDefault="005C51B4" w:rsidP="005C51B4">
            <w:pPr>
              <w:pStyle w:val="23"/>
              <w:spacing w:line="240" w:lineRule="auto"/>
              <w:ind w:firstLine="0"/>
              <w:jc w:val="center"/>
              <w:rPr>
                <w:rFonts w:ascii="GHEA Grapalat" w:hAnsi="GHEA Grapalat"/>
                <w:lang w:val="hy-AM"/>
              </w:rPr>
            </w:pPr>
            <w:r>
              <w:rPr>
                <w:rFonts w:ascii="GHEA Grapalat" w:hAnsi="GHEA Grapalat"/>
                <w:lang w:val="hy-AM"/>
              </w:rPr>
              <w:t>146</w:t>
            </w:r>
          </w:p>
        </w:tc>
        <w:tc>
          <w:tcPr>
            <w:tcW w:w="2536" w:type="dxa"/>
            <w:vAlign w:val="center"/>
          </w:tcPr>
          <w:p w:rsidR="005C51B4" w:rsidRDefault="005C51B4" w:rsidP="005C51B4">
            <w:pPr>
              <w:jc w:val="center"/>
              <w:rPr>
                <w:rFonts w:ascii="Arial LatArm" w:hAnsi="Arial LatArm" w:cs="Arial"/>
              </w:rPr>
            </w:pPr>
          </w:p>
        </w:tc>
        <w:tc>
          <w:tcPr>
            <w:tcW w:w="5168" w:type="dxa"/>
            <w:vAlign w:val="bottom"/>
          </w:tcPr>
          <w:p w:rsidR="005C51B4" w:rsidRDefault="005C51B4" w:rsidP="005C51B4">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L-1</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23"/>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23"/>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sidRPr="006622A4">
        <w:rPr>
          <w:rFonts w:ascii="GHEA Grapalat" w:hAnsi="GHEA Grapalat"/>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w:t>
      </w:r>
      <w:r w:rsidRPr="009044F1">
        <w:rPr>
          <w:rFonts w:ascii="GHEA Grapalat" w:hAnsi="GHEA Grapalat"/>
        </w:rPr>
        <w:lastRenderedPageBreak/>
        <w:t>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23"/>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 xml:space="preserve">Заявки на процедуру необходимо представить в комиссию по адресу  РА </w:t>
      </w:r>
      <w:r w:rsidR="005C51B4">
        <w:rPr>
          <w:rFonts w:ascii="GHEA Grapalat" w:hAnsi="GHEA Grapalat"/>
          <w:b/>
          <w:sz w:val="24"/>
          <w:szCs w:val="24"/>
        </w:rPr>
        <w:t>с</w:t>
      </w:r>
      <w:r w:rsidRPr="002C7467">
        <w:rPr>
          <w:rFonts w:ascii="GHEA Grapalat" w:hAnsi="GHEA Grapalat"/>
          <w:b/>
          <w:sz w:val="24"/>
          <w:szCs w:val="24"/>
        </w:rPr>
        <w:t>.</w:t>
      </w:r>
      <w:r>
        <w:rPr>
          <w:rFonts w:ascii="GHEA Grapalat" w:hAnsi="GHEA Grapalat"/>
          <w:b/>
          <w:sz w:val="24"/>
          <w:szCs w:val="24"/>
        </w:rPr>
        <w:t xml:space="preserve"> </w:t>
      </w:r>
      <w:r w:rsidR="005C51B4">
        <w:rPr>
          <w:rFonts w:ascii="GHEA Grapalat" w:hAnsi="GHEA Grapalat"/>
          <w:b/>
          <w:sz w:val="24"/>
          <w:szCs w:val="24"/>
        </w:rPr>
        <w:t>Нор  Харберд</w:t>
      </w:r>
      <w:r w:rsidRPr="002C7467">
        <w:rPr>
          <w:rFonts w:ascii="GHEA Grapalat" w:hAnsi="GHEA Grapalat"/>
          <w:b/>
          <w:sz w:val="24"/>
          <w:szCs w:val="24"/>
        </w:rPr>
        <w:t xml:space="preserve">, ул. </w:t>
      </w:r>
      <w:r w:rsidR="005C51B4">
        <w:rPr>
          <w:rFonts w:ascii="GHEA Grapalat" w:hAnsi="GHEA Grapalat"/>
          <w:b/>
          <w:sz w:val="24"/>
          <w:szCs w:val="24"/>
        </w:rPr>
        <w:t>Баграмян 38</w:t>
      </w:r>
      <w:r w:rsidRPr="002C7467">
        <w:rPr>
          <w:rFonts w:ascii="GHEA Grapalat" w:hAnsi="GHEA Grapalat"/>
          <w:b/>
          <w:sz w:val="24"/>
          <w:szCs w:val="24"/>
        </w:rPr>
        <w:t>, не позднее, чем 1</w:t>
      </w:r>
      <w:r w:rsidR="005C51B4">
        <w:rPr>
          <w:rFonts w:ascii="GHEA Grapalat" w:hAnsi="GHEA Grapalat"/>
          <w:b/>
          <w:sz w:val="24"/>
          <w:szCs w:val="24"/>
        </w:rPr>
        <w:t>3</w:t>
      </w:r>
      <w:r w:rsidRPr="002C7467">
        <w:rPr>
          <w:rFonts w:ascii="GHEA Grapalat" w:hAnsi="GHEA Grapalat"/>
          <w:b/>
          <w:sz w:val="24"/>
          <w:szCs w:val="24"/>
        </w:rPr>
        <w:t xml:space="preserve">:00  часов </w:t>
      </w:r>
      <w:r w:rsidR="005C51B4">
        <w:rPr>
          <w:rFonts w:ascii="GHEA Grapalat" w:hAnsi="GHEA Grapalat"/>
          <w:b/>
          <w:sz w:val="24"/>
          <w:szCs w:val="24"/>
        </w:rPr>
        <w:t>9</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E100B" w:rsidRPr="001E100B">
        <w:rPr>
          <w:rFonts w:ascii="GHEA Grapalat" w:hAnsi="GHEA Grapalat"/>
          <w:sz w:val="24"/>
          <w:szCs w:val="24"/>
        </w:rPr>
        <w:t xml:space="preserve">Армен </w:t>
      </w:r>
      <w:r w:rsidR="001E100B" w:rsidRPr="00D967B8">
        <w:rPr>
          <w:rFonts w:ascii="GHEA Grapalat" w:hAnsi="GHEA Grapalat"/>
          <w:sz w:val="24"/>
          <w:szCs w:val="24"/>
        </w:rPr>
        <w:t>М</w:t>
      </w:r>
      <w:r w:rsidR="001E100B" w:rsidRPr="001E100B">
        <w:rPr>
          <w:rFonts w:ascii="GHEA Grapalat" w:hAnsi="GHEA Grapalat"/>
          <w:sz w:val="24"/>
          <w:szCs w:val="24"/>
        </w:rPr>
        <w:t>инасян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af6"/>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w:t>
      </w:r>
      <w:r>
        <w:rPr>
          <w:rFonts w:ascii="GHEA Grapalat" w:hAnsi="GHEA Grapalat" w:cs="Sylfaen"/>
          <w:sz w:val="24"/>
          <w:szCs w:val="24"/>
        </w:rPr>
        <w:lastRenderedPageBreak/>
        <w:t>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5C51B4">
        <w:rPr>
          <w:rFonts w:ascii="GHEA Grapalat" w:hAnsi="GHEA Grapalat"/>
        </w:rPr>
        <w:t>9</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5C51B4">
        <w:rPr>
          <w:rFonts w:ascii="GHEA Grapalat" w:hAnsi="GHEA Grapalat"/>
        </w:rPr>
        <w:t>3</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23"/>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w:t>
      </w:r>
      <w:r w:rsidR="00D64A0E" w:rsidRPr="00CA3860">
        <w:rPr>
          <w:rFonts w:ascii="GHEA Grapalat" w:hAnsi="GHEA Grapalat"/>
          <w:sz w:val="24"/>
          <w:szCs w:val="24"/>
        </w:rPr>
        <w:lastRenderedPageBreak/>
        <w:t>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 xml:space="preserve">Член или секретарь комиссии не может участвовать в работе комиссии, </w:t>
      </w:r>
      <w:r w:rsidR="006A649A" w:rsidRPr="00B6749E">
        <w:rPr>
          <w:rFonts w:ascii="GHEA Grapalat" w:hAnsi="GHEA Grapalat"/>
          <w:sz w:val="24"/>
          <w:szCs w:val="24"/>
        </w:rPr>
        <w:lastRenderedPageBreak/>
        <w:t>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 xml:space="preserve">если по результатам </w:t>
      </w:r>
      <w:r w:rsidR="0052468C" w:rsidRPr="006F0326">
        <w:rPr>
          <w:rFonts w:ascii="GHEA Grapalat" w:hAnsi="GHEA Grapalat"/>
        </w:rPr>
        <w:lastRenderedPageBreak/>
        <w:t>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w:t>
      </w:r>
      <w:r w:rsidRPr="001439BD">
        <w:rPr>
          <w:rFonts w:ascii="GHEA Grapalat" w:hAnsi="GHEA Grapalat"/>
          <w:spacing w:val="-4"/>
          <w:sz w:val="24"/>
          <w:szCs w:val="24"/>
        </w:rPr>
        <w:lastRenderedPageBreak/>
        <w:t>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af6"/>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23"/>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af6"/>
          <w:rFonts w:ascii="GHEA Grapalat" w:hAnsi="GHEA Grapalat"/>
        </w:rPr>
        <w:t xml:space="preserve"> </w:t>
      </w:r>
      <w:r>
        <w:rPr>
          <w:rStyle w:val="af6"/>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af6"/>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D967B8" w:rsidRDefault="00A6672B" w:rsidP="00A6672B">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D967B8"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002B3DD2">
        <w:rPr>
          <w:rFonts w:ascii="GHEA Grapalat" w:hAnsi="GHEA Grapalat"/>
          <w:u w:val="single"/>
        </w:rPr>
        <w:t>ГНО</w:t>
      </w:r>
      <w:r w:rsidRPr="00E272DC">
        <w:rPr>
          <w:rFonts w:ascii="GHEA Grapalat" w:hAnsi="GHEA Grapalat"/>
          <w:u w:val="single"/>
        </w:rPr>
        <w:t xml:space="preserve"> </w:t>
      </w:r>
      <w:r w:rsidR="002B3DD2">
        <w:rPr>
          <w:rFonts w:ascii="GHEA Grapalat" w:hAnsi="GHEA Grapalat"/>
          <w:u w:val="single"/>
        </w:rPr>
        <w:t>«Специализированный детский дом Харберд»</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B3DD2">
        <w:rPr>
          <w:rFonts w:ascii="GHEA Grapalat" w:hAnsi="GHEA Grapalat"/>
          <w:b/>
        </w:rPr>
        <w:t>ХММ-GHAPDzB-26/01</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2B3DD2">
        <w:rPr>
          <w:rFonts w:ascii="GHEA Grapalat" w:hAnsi="GHEA Grapalat"/>
          <w:b/>
        </w:rPr>
        <w:t>ХММ-GHAPDzB-26/01</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aff"/>
        <w:widowControl w:val="0"/>
        <w:numPr>
          <w:ilvl w:val="0"/>
          <w:numId w:val="22"/>
        </w:numPr>
        <w:tabs>
          <w:tab w:val="left" w:pos="567"/>
        </w:tabs>
        <w:spacing w:after="160"/>
        <w:jc w:val="both"/>
        <w:rPr>
          <w:rFonts w:ascii="GHEA Grapalat" w:hAnsi="GHEA Grapalat" w:cs="Arial"/>
        </w:rPr>
      </w:pPr>
      <w:r w:rsidRPr="00AF791F">
        <w:rPr>
          <w:rFonts w:ascii="GHEA Grapalat" w:hAnsi="GHEA Grapalat"/>
        </w:rPr>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sidR="002B3DD2">
        <w:rPr>
          <w:rFonts w:ascii="GHEA Grapalat" w:hAnsi="GHEA Grapalat"/>
          <w:b/>
        </w:rPr>
        <w:t>ХММ-GHAPDzB-26/01</w:t>
      </w:r>
    </w:p>
    <w:p w:rsidR="00A6672B" w:rsidRDefault="00A6672B" w:rsidP="00A6672B">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sidR="002B3DD2">
        <w:rPr>
          <w:rFonts w:ascii="GHEA Grapalat" w:hAnsi="GHEA Grapalat"/>
          <w:b/>
        </w:rPr>
        <w:t>ХММ-GHAPDzB-26/01</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2B3DD2"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2B3DD2"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2B3DD2"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2B3DD2"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2B3DD2"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2B3DD2"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sidR="002B3DD2">
        <w:rPr>
          <w:rFonts w:ascii="GHEA Grapalat" w:hAnsi="GHEA Grapalat"/>
          <w:b/>
        </w:rPr>
        <w:t>ХММ-GHAPDzB-26/01</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B3DD2">
        <w:rPr>
          <w:rFonts w:ascii="GHEA Grapalat" w:hAnsi="GHEA Grapalat"/>
          <w:sz w:val="22"/>
          <w:lang w:eastAsia="en-US" w:bidi="ar-SA"/>
        </w:rPr>
        <w:t>ГНО</w:t>
      </w:r>
      <w:r w:rsidRPr="00075E1E">
        <w:rPr>
          <w:rFonts w:ascii="GHEA Grapalat" w:hAnsi="GHEA Grapalat"/>
          <w:sz w:val="22"/>
          <w:lang w:eastAsia="en-US" w:bidi="ar-SA"/>
        </w:rPr>
        <w:t xml:space="preserve"> </w:t>
      </w:r>
      <w:r w:rsidR="002B3DD2">
        <w:rPr>
          <w:rFonts w:ascii="GHEA Grapalat" w:hAnsi="GHEA Grapalat"/>
          <w:sz w:val="22"/>
          <w:lang w:eastAsia="en-US" w:bidi="ar-SA"/>
        </w:rPr>
        <w:t>«Специализированный детский дом Харберд»</w:t>
      </w:r>
      <w:r w:rsidRPr="00075E1E">
        <w:rPr>
          <w:rFonts w:ascii="GHEA Grapalat" w:hAnsi="GHEA Grapalat"/>
          <w:sz w:val="22"/>
          <w:lang w:eastAsia="en-US" w:bidi="ar-SA"/>
        </w:rPr>
        <w:t xml:space="preserve">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B3DD2">
        <w:rPr>
          <w:rFonts w:ascii="GHEA Grapalat" w:hAnsi="GHEA Grapalat"/>
          <w:b/>
        </w:rPr>
        <w:t>ХММ-GHAPDzB-26/01</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w:t>
      </w:r>
      <w:r w:rsidR="002B3DD2">
        <w:rPr>
          <w:rFonts w:ascii="GHEA Grapalat" w:hAnsi="GHEA Grapalat"/>
          <w:sz w:val="22"/>
          <w:szCs w:val="22"/>
        </w:rPr>
        <w:t>ГНО</w:t>
      </w:r>
      <w:r w:rsidRPr="00B138F3">
        <w:rPr>
          <w:rFonts w:ascii="GHEA Grapalat" w:hAnsi="GHEA Grapalat"/>
          <w:sz w:val="22"/>
          <w:szCs w:val="22"/>
        </w:rPr>
        <w:t xml:space="preserve">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002B3DD2">
              <w:rPr>
                <w:rFonts w:ascii="GHEA Grapalat" w:hAnsi="GHEA Grapalat"/>
              </w:rPr>
              <w:t>ГНО</w:t>
            </w:r>
            <w:r w:rsidRPr="004C2B7B">
              <w:rPr>
                <w:rFonts w:ascii="GHEA Grapalat" w:hAnsi="GHEA Grapalat"/>
              </w:rPr>
              <w:t xml:space="preserve"> </w:t>
            </w:r>
            <w:r w:rsidR="002B3DD2">
              <w:rPr>
                <w:rFonts w:ascii="GHEA Grapalat" w:hAnsi="GHEA Grapalat"/>
              </w:rPr>
              <w:t>«Специализированный детский дом Харберд»</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002B3DD2">
        <w:rPr>
          <w:rFonts w:ascii="GHEA Grapalat" w:hAnsi="GHEA Grapalat"/>
          <w:sz w:val="22"/>
          <w:lang w:eastAsia="en-US" w:bidi="ar-SA"/>
        </w:rPr>
        <w:t>ГНО</w:t>
      </w:r>
      <w:r w:rsidRPr="00075E1E">
        <w:rPr>
          <w:rFonts w:ascii="GHEA Grapalat" w:hAnsi="GHEA Grapalat"/>
          <w:sz w:val="22"/>
          <w:lang w:eastAsia="en-US" w:bidi="ar-SA"/>
        </w:rPr>
        <w:t xml:space="preserve"> </w:t>
      </w:r>
      <w:r w:rsidR="002B3DD2">
        <w:rPr>
          <w:rFonts w:ascii="GHEA Grapalat" w:hAnsi="GHEA Grapalat"/>
          <w:sz w:val="22"/>
          <w:lang w:eastAsia="en-US" w:bidi="ar-SA"/>
        </w:rPr>
        <w:t>«Специализированный детский дом Харберд»</w:t>
      </w:r>
      <w:r w:rsidRPr="00075E1E">
        <w:rPr>
          <w:rFonts w:ascii="GHEA Grapalat" w:hAnsi="GHEA Grapalat"/>
          <w:sz w:val="22"/>
          <w:lang w:eastAsia="en-US" w:bidi="ar-SA"/>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B3DD2">
        <w:rPr>
          <w:rFonts w:ascii="GHEA Grapalat" w:hAnsi="GHEA Grapalat"/>
          <w:b/>
        </w:rPr>
        <w:t>ХММ-GHAPDzB-26/01</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w:t>
      </w:r>
      <w:r w:rsidR="002B3DD2">
        <w:rPr>
          <w:rFonts w:ascii="GHEA Grapalat" w:hAnsi="GHEA Grapalat"/>
        </w:rPr>
        <w:t>ГНО</w:t>
      </w:r>
      <w:r w:rsidRPr="00B138F3">
        <w:rPr>
          <w:rFonts w:ascii="GHEA Grapalat" w:hAnsi="GHEA Grapalat"/>
        </w:rPr>
        <w:t xml:space="preserve">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002B3DD2">
              <w:rPr>
                <w:rFonts w:ascii="GHEA Grapalat" w:hAnsi="GHEA Grapalat"/>
              </w:rPr>
              <w:t>ГНО</w:t>
            </w:r>
            <w:r w:rsidRPr="004C2B7B">
              <w:rPr>
                <w:rFonts w:ascii="GHEA Grapalat" w:hAnsi="GHEA Grapalat"/>
              </w:rPr>
              <w:t xml:space="preserve"> </w:t>
            </w:r>
            <w:r w:rsidR="002B3DD2">
              <w:rPr>
                <w:rFonts w:ascii="GHEA Grapalat" w:hAnsi="GHEA Grapalat"/>
              </w:rPr>
              <w:t>«Специализированный детский дом Харберд»</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5C51B4">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31"/>
        <w:widowControl w:val="0"/>
        <w:spacing w:after="160" w:line="240" w:lineRule="auto"/>
        <w:jc w:val="right"/>
        <w:rPr>
          <w:rFonts w:ascii="GHEA Grapalat" w:hAnsi="GHEA Grapalat"/>
          <w:b/>
          <w:sz w:val="24"/>
          <w:szCs w:val="24"/>
        </w:rPr>
      </w:pPr>
    </w:p>
    <w:p w:rsidR="00A6672B" w:rsidRPr="00B138F3" w:rsidRDefault="00A6672B" w:rsidP="00A6672B">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9C70D7" w:rsidRPr="00D967B8" w:rsidRDefault="009C70D7" w:rsidP="009C70D7">
      <w:pPr>
        <w:pStyle w:val="31"/>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sidR="002B3DD2">
        <w:rPr>
          <w:rFonts w:ascii="GHEA Grapalat" w:hAnsi="GHEA Grapalat"/>
          <w:b/>
          <w:sz w:val="24"/>
          <w:szCs w:val="24"/>
        </w:rPr>
        <w:t>ХММ-GHAPDzB-26/01</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D967B8"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sidR="002B3DD2">
        <w:rPr>
          <w:rFonts w:ascii="GHEA Grapalat" w:hAnsi="GHEA Grapalat"/>
          <w:b/>
        </w:rPr>
        <w:t>ХММ-GHAPDzB-26/01</w:t>
      </w:r>
    </w:p>
    <w:p w:rsidR="00A6672B" w:rsidRPr="00FD14D7" w:rsidRDefault="00A6672B" w:rsidP="00A6672B">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9C70D7" w:rsidRDefault="009C70D7" w:rsidP="009C70D7">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9C70D7" w:rsidRDefault="009C70D7" w:rsidP="009C70D7">
      <w:pPr>
        <w:widowControl w:val="0"/>
        <w:tabs>
          <w:tab w:val="left" w:pos="1134"/>
        </w:tabs>
        <w:spacing w:after="160" w:line="360" w:lineRule="auto"/>
        <w:ind w:firstLine="567"/>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9C70D7" w:rsidRPr="00C90F08" w:rsidRDefault="009C70D7" w:rsidP="009C70D7">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7114E4" w:rsidRPr="007114E4" w:rsidRDefault="007114E4" w:rsidP="007114E4">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000D7E76" w:rsidRPr="00D967B8">
        <w:rPr>
          <w:rFonts w:ascii="GHEA Grapalat" w:hAnsi="GHEA Grapalat"/>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0D7E76" w:rsidRPr="00D967B8">
        <w:rPr>
          <w:rFonts w:ascii="GHEA Grapalat" w:hAnsi="GHEA Grapalat"/>
        </w:rPr>
        <w:t>7</w:t>
      </w:r>
      <w:r w:rsidRPr="007114E4">
        <w:rPr>
          <w:rFonts w:ascii="GHEA Grapalat" w:hAnsi="GHEA Grapalat"/>
        </w:rPr>
        <w:t xml:space="preserve"> года.</w:t>
      </w:r>
    </w:p>
    <w:p w:rsidR="00804188" w:rsidRPr="00EF715C" w:rsidRDefault="007114E4" w:rsidP="007114E4">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0D7E76" w:rsidRPr="00D967B8">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347A4B" w:rsidRDefault="00005952" w:rsidP="00A934BA">
      <w:pPr>
        <w:pStyle w:val="31"/>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2B3DD2">
        <w:rPr>
          <w:rFonts w:ascii="GHEA Grapalat" w:hAnsi="GHEA Grapalat"/>
          <w:b/>
          <w:sz w:val="24"/>
          <w:szCs w:val="24"/>
        </w:rPr>
        <w:t>ХММ-GHAPDzB-26/01</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593"/>
        <w:gridCol w:w="1704"/>
        <w:gridCol w:w="1053"/>
        <w:gridCol w:w="4253"/>
        <w:gridCol w:w="850"/>
        <w:gridCol w:w="993"/>
        <w:gridCol w:w="850"/>
        <w:gridCol w:w="1418"/>
        <w:gridCol w:w="141"/>
        <w:gridCol w:w="1107"/>
      </w:tblGrid>
      <w:tr w:rsidR="00005952" w:rsidRPr="00576215" w:rsidTr="00A53506">
        <w:trPr>
          <w:trHeight w:val="361"/>
          <w:jc w:val="center"/>
        </w:trPr>
        <w:tc>
          <w:tcPr>
            <w:tcW w:w="15429" w:type="dxa"/>
            <w:gridSpan w:val="11"/>
          </w:tcPr>
          <w:p w:rsidR="00005952" w:rsidRPr="00576215" w:rsidRDefault="00005952" w:rsidP="00A5350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91258D" w:rsidRPr="00576215" w:rsidTr="0091258D">
        <w:trPr>
          <w:trHeight w:val="1031"/>
          <w:jc w:val="center"/>
        </w:trPr>
        <w:tc>
          <w:tcPr>
            <w:tcW w:w="1467"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91258D" w:rsidRPr="004777FA" w:rsidRDefault="0091258D" w:rsidP="00A5350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91258D" w:rsidRPr="004777FA" w:rsidRDefault="0091258D" w:rsidP="00A5350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25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0"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993"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850" w:type="dxa"/>
            <w:vAlign w:val="center"/>
          </w:tcPr>
          <w:p w:rsidR="0091258D" w:rsidRPr="00422C6A"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18" w:type="dxa"/>
            <w:vAlign w:val="center"/>
          </w:tcPr>
          <w:p w:rsidR="0091258D" w:rsidRPr="00C90F08" w:rsidRDefault="0091258D" w:rsidP="00A5350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c>
          <w:tcPr>
            <w:tcW w:w="1248" w:type="dxa"/>
            <w:gridSpan w:val="2"/>
            <w:vAlign w:val="center"/>
          </w:tcPr>
          <w:p w:rsidR="0091258D" w:rsidRPr="00C90F08" w:rsidRDefault="0091258D" w:rsidP="00A53506">
            <w:pPr>
              <w:widowControl w:val="0"/>
              <w:spacing w:after="120"/>
              <w:jc w:val="center"/>
              <w:rPr>
                <w:rFonts w:ascii="GHEA Grapalat" w:hAnsi="GHEA Grapalat"/>
                <w:sz w:val="22"/>
                <w:szCs w:val="20"/>
              </w:rPr>
            </w:pPr>
            <w:r w:rsidRPr="00B138F3">
              <w:rPr>
                <w:rFonts w:ascii="GHEA Grapalat" w:hAnsi="GHEA Grapalat"/>
                <w:sz w:val="16"/>
                <w:szCs w:val="16"/>
              </w:rPr>
              <w:t>адрес</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sidRPr="00A71D81">
              <w:rPr>
                <w:rFonts w:ascii="GHEA Grapalat" w:hAnsi="GHEA Grapalat"/>
                <w:sz w:val="16"/>
              </w:rPr>
              <w:t>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33691195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Азалептин 100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jc w:val="center"/>
              <w:rPr>
                <w:rFonts w:ascii="Calibri" w:hAnsi="Calibri" w:cs="Calibri"/>
                <w:b/>
                <w:bCs/>
                <w:color w:val="000000"/>
                <w:sz w:val="22"/>
                <w:szCs w:val="22"/>
              </w:rPr>
            </w:pPr>
            <w:r>
              <w:rPr>
                <w:rFonts w:ascii="Calibri" w:hAnsi="Calibri" w:cs="Calibri"/>
                <w:b/>
                <w:bCs/>
                <w:color w:val="000000"/>
                <w:sz w:val="22"/>
                <w:szCs w:val="22"/>
              </w:rPr>
              <w:t>Азалептин таблетки 100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Default="0091258D" w:rsidP="0091258D">
            <w:pPr>
              <w:jc w:val="center"/>
              <w:rPr>
                <w:rFonts w:ascii="GHEA Grapalat" w:hAnsi="GHEA Grapalat"/>
                <w:sz w:val="20"/>
              </w:rPr>
            </w:pPr>
            <w:r>
              <w:rPr>
                <w:rFonts w:ascii="GHEA Grapalat" w:hAnsi="GHEA Grapalat" w:cs="Calibri"/>
                <w:sz w:val="20"/>
                <w:szCs w:val="20"/>
              </w:rPr>
              <w:t>3500</w:t>
            </w:r>
          </w:p>
          <w:p w:rsidR="0091258D" w:rsidRPr="002020FB" w:rsidRDefault="0091258D" w:rsidP="0091258D">
            <w:pPr>
              <w:rPr>
                <w:rFonts w:ascii="GHEA Grapalat" w:hAnsi="GHEA Grapalat"/>
                <w:sz w:val="20"/>
              </w:rPr>
            </w:pPr>
          </w:p>
        </w:tc>
        <w:tc>
          <w:tcPr>
            <w:tcW w:w="1248" w:type="dxa"/>
            <w:gridSpan w:val="2"/>
            <w:vAlign w:val="center"/>
          </w:tcPr>
          <w:p w:rsidR="0091258D" w:rsidRDefault="0091258D" w:rsidP="0091258D">
            <w:pPr>
              <w:rPr>
                <w:rFonts w:ascii="GHEA Grapalat" w:hAnsi="GHEA Grapalat"/>
                <w:sz w:val="20"/>
              </w:rPr>
            </w:pPr>
          </w:p>
          <w:p w:rsidR="0091258D" w:rsidRPr="0091258D" w:rsidRDefault="0091258D" w:rsidP="009125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1F1F1F"/>
                <w:sz w:val="42"/>
                <w:szCs w:val="42"/>
                <w:lang w:bidi="ar-SA"/>
              </w:rPr>
            </w:pPr>
            <w:r w:rsidRPr="0091258D">
              <w:rPr>
                <w:rFonts w:ascii="GHEA Grapalat" w:hAnsi="GHEA Grapalat" w:cs="Courier New"/>
                <w:color w:val="1F1F1F"/>
                <w:sz w:val="12"/>
                <w:szCs w:val="42"/>
                <w:lang w:bidi="ar-SA"/>
              </w:rPr>
              <w:t>Араратский край, село Нор Харберд, Баграмян 38</w:t>
            </w:r>
          </w:p>
          <w:p w:rsidR="0091258D" w:rsidRPr="002020FB" w:rsidRDefault="0091258D" w:rsidP="0091258D">
            <w:pPr>
              <w:rPr>
                <w:rFonts w:ascii="GHEA Grapalat" w:hAnsi="GHEA Grapalat"/>
                <w:sz w:val="20"/>
              </w:rPr>
            </w:pP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sidRPr="00A71D81">
              <w:rPr>
                <w:rFonts w:ascii="GHEA Grapalat" w:hAnsi="GHEA Grapalat"/>
                <w:sz w:val="16"/>
              </w:rPr>
              <w:t>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33661140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Аминазин 25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Аминазин таблетки 25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rPr>
              <w:t>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33661136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Раствор Сибазон 5 мг/2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Сибазон раствор 5 мг/2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33621641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Абактерил N300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4;Абактерил N300 упаковка;Наличие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12</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33671125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Амброксол 30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5;Амброксол таблетки 30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33711190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Ушные палочки N100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6;Ушные палочки N100 упаковка;Наличие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33621290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Адреналин 1 мг/1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7;Адреналин 1 мг/1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33611350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Раствор аскорбиновой кислоты 5%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8;Аскорбиновая кислота раствор 5% 5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33691218</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Панангин форте</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9;Панангин форте таблетки;Наличие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120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33661156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Азарга глазные капли 10 мг/мл + 5 мг/мл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10;Азарга глазные капли 10 мг/мл + 5 мг/мл упаковка;Наличие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33611350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Аскорбиновая кислота (порошок)</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11;Аскорбиновая кислота порошок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грамм</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33141410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Контейнер для анализов с ложкой 60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12;Контейнер для анализов с ложкой 60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Абутсел – контейнер для кала N5</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13;Контейнер для кала Abucel N5;Наличие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33661151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Ацикловир мазь 5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14;Ацикловир мазь 5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33691225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Бензонал 100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15;Бензонал таблетки 100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33691811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Бисакодил свечи 10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16;Бисакодил свечи 10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суппозиторий</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Вата нестерильная</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17;Вата нестерильная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грамм</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33631230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Бетайодин 10% – 1 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18;Бетайодин 10% 1 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литр</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33611360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Детримакс 2000 МЕ</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19;Детримакс таблетки 2000 МЕ;Наличие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33661129</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Депакин Хроно 300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20;Депакин Хроно таблетки 300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28000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33661136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Диазепам 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21;Диазепам таблетки 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22000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22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33631310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Диклофенак гель 40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22;Диклофенак гель 40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33631310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Диклофенак раствор 75 мг/3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23;Диклофенак раствор 75 мг/3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33631310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Диклофенак-Астерия 50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24;Диклофенак-Астерия таблетки 50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33671130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Димедрол раствор 1% – 1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25;Димедрол раствор 1%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33642230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Эутирокс 50 мкг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26;Эутирокс таблетки 50 мкг;Наличие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33661156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Тимолол глазные капли 0,5%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27;Тимолол глазные капли 0,5% 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33691200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Сенна 500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28;Сенна таблетки 500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29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33661125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Спазматон</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29;Спазматон таблетки;Наличие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33691600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Леветирацетам 500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30;Леветирацетам таблетки 500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8500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31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33691260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Ламал таблетки 100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31;Ламал таблетки 100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2100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Левомепромазин 25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32;Левомепромазин таблетки 25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2200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Серная мазь 33% 30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33;Серная мазь 33% 30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33631420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Колхицин 1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34;Колхицин таблетки 1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33661128</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Карбамазепин 200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35;Карбамазепин таблетки 200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37000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33661139</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Галоперидол 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36;Галоперидол таблетки 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Рексетин 20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37;Рексетин таблетки 20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740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33631380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Мидокалм 50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38;Мидокалм таблетки 50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8000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39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33691194</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Трифтазин 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39;Трифтазин таблетки 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400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rPr>
                <w:rFonts w:ascii="GHEA Grapalat" w:hAnsi="GHEA Grapalat"/>
                <w:sz w:val="20"/>
              </w:rPr>
            </w:pPr>
            <w:r>
              <w:rPr>
                <w:rFonts w:ascii="GHEA Grapalat" w:hAnsi="GHEA Grapalat"/>
                <w:lang w:val="hy-AM"/>
              </w:rPr>
              <w:lastRenderedPageBreak/>
              <w:t xml:space="preserve">    40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33621270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Гексилок ментол 0,2% 15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vAlign w:val="center"/>
          </w:tcPr>
          <w:p w:rsidR="0091258D" w:rsidRDefault="0091258D" w:rsidP="0091258D">
            <w:pPr>
              <w:rPr>
                <w:rFonts w:ascii="Calibri" w:hAnsi="Calibri" w:cs="Calibri"/>
                <w:color w:val="000000"/>
                <w:sz w:val="22"/>
                <w:szCs w:val="22"/>
              </w:rPr>
            </w:pPr>
            <w:r>
              <w:rPr>
                <w:rFonts w:ascii="Calibri" w:hAnsi="Calibri" w:cs="Calibri"/>
                <w:color w:val="000000"/>
                <w:sz w:val="22"/>
                <w:szCs w:val="22"/>
              </w:rPr>
              <w:t>40;Гексилок ментол спрей 0,2% 15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24311360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Натрия хлорид 0,9% 500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41;Натрия хлорид 0,9% 500 мл полиэтиленовый флакон;Наличие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33141142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Шприц с иглой 5,0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42;Шприц с иглой 5 мл одноразовый;Наличие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33141142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Шприц с иглой 10,0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43;Шприц с иглой 10 мл одноразовый;Наличие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Протаргол раствор 2% 15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44;Протаргол раствор 2% 15 мл флакон;Наличие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33691196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Рисперидон 2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45;Рисперидон таблетки 2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20100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Регидрон порошок пакет 18,9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46;Регидрон порошок 18,9 г пакет;Наличие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пакет</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150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33642230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Эутирокс 100 мкг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47;Эутирокс таблетки 100 мкг;Наличие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48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33611341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Витамин B комплекс раствор 2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48;Витамин B комплекс раствор 2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49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33611341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Витамин B комплекс драже</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49;Витамин B комплекс драже;Наличие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Тафлотан глазные капли 15 мкг/мл 2,5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50;Тафлотан глазные капли 15 мкг/мл 2,5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7</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33691230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Троксерутин гель 2% 40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51;Троксерутин гель 2% 40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Цикладол 2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52;Цикладол таблетки 2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1800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44423652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Резиновое кольцо для пролежней N3</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53;Резиновое кольцо против пролежней N3;Наличие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44423652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Резиновое кольцо для пролежней N2</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54;Резиновое кольцо против пролежней N2;Наличие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33661131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Фенобарбитал 100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55;Фенобарбитал таблетки 100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3700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Солкосерил мазь 20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56;Солкосерил мазь 20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33651134</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 xml:space="preserve">Ципрофлоксацин глазные/ушные капли 0,03% 5 </w:t>
            </w:r>
            <w:r>
              <w:rPr>
                <w:rFonts w:ascii="Calibri" w:hAnsi="Calibri" w:cs="Calibri"/>
                <w:color w:val="000000"/>
                <w:sz w:val="22"/>
                <w:szCs w:val="22"/>
              </w:rPr>
              <w:lastRenderedPageBreak/>
              <w:t>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57;Ципрофлоксацин глазные/ушные капли 0,03% 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33661180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Клоназепам 2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58;Клоназепам таблетки 2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1400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59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33141159</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Перчатки медицинские N100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59;Перчатки медицинские N100;Наличие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33691199</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Карсил 22,5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60;Карсил таблетки 22,5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33621590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Фуросемид 40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61;Фуросемид таблетки 40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400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33651280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Энтерофурил 200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62;Энтерофурил капсулы 200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64</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33141114</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Танзиф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63;Танзиф бинт 5 м;Наличие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метр</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33661116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Лидокаин 2% 2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64;Лидокаин раствор 2% 1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33691145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Магния сульфат 25%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65;Магния сульфат раствор 25% 5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66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33611160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Метоклопрамид 50 мг/2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66;Метоклопрамид раствор 50 мг/2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33691112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Метронидазол-Астерия 500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67;Метронидазол-Астерия таблетки 500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33661170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Новокаин 0,5%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68;Новокаин раствор 0,5% 5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69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33651128</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Фурадонин 50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69;Фурадонин таблетки 50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33621540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Папаверин 2% 2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70;Папаверин раствор 2% 2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33661122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Парацетамол 500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71;Парацетамол таблетки 500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33621590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Фуросемид раствор 1% 1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72;Фуросемид раствор 1% 1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Топирамат 25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73;Топирамат таблетки 25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2500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Супрастин 25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74;Супрастин таблетки 25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75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Фосфоглив</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75;Фосфоглив капсулы;Наличие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Маалокс</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76;Маалокс таблетки;Наличие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80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Бримоптик глазные капли 2 мг/мл 10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77;Бримоптик глазные капли 2 мг/мл 10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33611470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Нольпаза 20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78;Нольпаза таблетки 20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79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Кокарбоксилаза 50 мг/2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79;Кокарбоксилаза 50 мг/2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33661153</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Дексаметазон 4 мг/1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80;Дексаметазон 4 мг/1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25</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Сорбифер Дурулес</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81;Сорбифер Дурулес таблетки;Наличие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33711310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Кетоконазол шампунь 2% 90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82;Кетоконазол шампунь 2% 90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Новотейн Ультра глазные капли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83;Новотейн Ультра глазные капли 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84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33651125</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Азитромицин 500 мг N3</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84;Азитромицин таблетки 500 мг N3;Наличие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150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33651112</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Аугментин 625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85;Аугментин таблетки 625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1400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Аспирин-Кардио 100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86;Аспирин Кардио таблетки 100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280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33621720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Бисопролол 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87;Бисопролол таблетки 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33691811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Бисакодил 10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88;Бисакодил таблетки 10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400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89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Бинт 7×14 нестерильный</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89;Бинт 7×14 нестерильный;Наличие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Линекс Форте</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90;Линекс Форте капсулы;Наличие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капсула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280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33651134</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Ципрофлоксацин 500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91;Ципрофлоксацин таблетки 500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33671118</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Флоксадекса глазные/ушные капли</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92;Флоксадекса глазные/ушные капли;Наличие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559" w:type="dxa"/>
            <w:gridSpan w:val="2"/>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107" w:type="dxa"/>
          </w:tcPr>
          <w:p w:rsidR="0091258D" w:rsidRDefault="0091258D" w:rsidP="0091258D">
            <w:r w:rsidRPr="00F0798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93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33651150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Флуконазол 50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93;Флуконазол таблетки 50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24</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33621510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Каптоприл 50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94;Каптоприл таблетки 50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33651131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Бисептол 480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95;Бисептол таблетки 480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33621340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Кофеин 10% 1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96;Кофеин раствор 10% 1 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33631170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Тетрациклиновая глазная мазь 1% 3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97;Тетрациклиновая глазная мазь 1% 3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33141178</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Набор для внутривенных инфузий</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98;Система для внутривенных инфузий;Наличие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99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Артра МСМ N60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99;Артра МСМ таблетки N60;Наличие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Аркоксия 60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100;Аркоксия таблетки 60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300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Аевит 0,2 N30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101;Аевит капсулы 0,2 N30;Наличие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102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Дексатобром глазные капли 0,3%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102;Дексатобром глазные капли 0,3% 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Престанс 5/5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103;Престанс таблетки 5/5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Дротаверин ампулы 20 мг/мл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104;Дротаверин раствор 20 мг/мл ампула;Наличие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ампула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Регулон 3×21</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105;Регулон таблетки 3×21;Наличие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Ксефокам 8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106;Ксефокам таблетки 8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Изигель-М гель 40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107;Изигель-М гель 40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Панцеф 400 мг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108;Панцеф таблетки 400 мг;Наличие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таблетка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109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Глюкометр</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109;Глюкометр;Медицинское оборудование для измерения уровня глюкозы</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38411200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Бесконтактный термометр</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110;Бесконтактный термометр;Медицинское оборудование для измерения температуры</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111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33141243</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Тонометр механический</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111;Тонометр механический;Медицинское оборудование для измерения артериального давления</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33141243</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Тонометр автоматический</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112;Тонометр автоматический;Медицинское оборудование для измерения артериального давления</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Дентин паста 50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113;Дентин паста 50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Силидонт-2 (порошок 50 г, жидкость 30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114;Силидонт-2 (порошок 50 г, жидкость 30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Белладонт цемент (порошок 50 г, жидкость 30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115;Белладонт цемент (порошок 50 г, жидкость 30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Капрамин жидкость 30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116;Капрамин жидкость 30 мл флакон;Наличие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Светоотверждаемый композитный пломбировочный материал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117;Светоотверждаемый композитный пломбировочный материал;Наличие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118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Лидокаин аэрозоль стоматологический 5% 10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118;Лидокаин стоматологический аэрозоль 5% 10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119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Метронидазол дента гель 20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119;Метронидазол Дента гель 20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Крезодент раствор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120;Крезодент раствор 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Крезодент паста 25 г</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121;Крезодент паста 25 г;Наличие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Пульпоэкстрактор N100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122;Пульпоэкстрактор N100;Наличие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Корневые иглы Миллера N100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123;Корневые иглы Миллера N100;Наличие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Стоматологические файлы H и K N6 (15–40)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124;Стоматологические файлы H и K N6 (15–40);Для расширения корневых каналов</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6</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Стоматологические алмазные боры (шаровидные, конические, пирамидальные)</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125;Алмазные стоматологические боры (шаровидные, конические, пирамидальные);Для обработки зубов</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Септонест с адреналином 1:100000 1,7 мл N50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126;Септонест с адреналином 1:100000 1,7 мл N50;Наличие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127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33131330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Иглы стоматологические инъекционные G25 N100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127;Стоматологические инъекционные иглы G25 N100;Наличие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33141156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Перчатки медицинские N100 (M)</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128;Перчатки медицинские N100 (M);Наличие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15</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129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Ватные валики N20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129;Ватные валики N20;Наличие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Пейпер-пойнты N30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130;Пейпер-пойнты N30;Наличие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Пейпер-пойнты N35</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131;Пейпер-пойнты N35;Наличие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Набор пейпер-пойнтов (15–40)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132;Набор пейпер-пойнтов (15–40);Наличие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Гуттаперчевые штифты (15–40)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133;Гуттаперчевые штифты (15–40);Наличие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33131330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Игла для пломбирования корневых каналов N1</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134;Игла для пломбирования корневых каналов N1;Для пломбирования корневых каналов</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20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331412121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Головки стоматологического зеркала</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135;Головка стоматологического зеркала;Для осмотра зубных рядов</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211EFD">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136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Ручки для зеркала</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136;Ручка для стоматологического зеркала;Для фиксации головки зеркала</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137</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33131350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Стоматологический зонд</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137;Стоматологический зонд;Для обследования зубов</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138</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33131220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Стоматологический пинцет</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138;Стоматологический пинцет;Для стоматологических манипуляций</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5</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139</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Кислота для пломб</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139;Кислота для пломб;Наличие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140</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Белодез 3% 100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140;Белодез 3% 100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3</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141</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33691176</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Бондинг 5 мл</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141;Бондинг 5 мл;Наличие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142</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24451140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«Аниос» спрей</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142;Спрей «Аниос»;Наличие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флакон</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143</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32351230</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Рентгеновская пленка N50</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143;Рентгеновская пленка N50;Наличие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упаковка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144</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M-1</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144;Стекловолоконные штифты конические M-1;Наличие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bookmarkStart w:id="6" w:name="_GoBack"/>
            <w:bookmarkEnd w:id="6"/>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lastRenderedPageBreak/>
              <w:t>145</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M-2</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Pr="00CE4824" w:rsidRDefault="0091258D" w:rsidP="0091258D">
            <w:r w:rsidRPr="00CE4824">
              <w:t>145;Стекловолоконные штифты конические M-2;Наличие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r w:rsidR="0091258D" w:rsidRPr="00576215" w:rsidTr="004E3E4B">
        <w:trPr>
          <w:trHeight w:val="1031"/>
          <w:jc w:val="center"/>
        </w:trPr>
        <w:tc>
          <w:tcPr>
            <w:tcW w:w="1467" w:type="dxa"/>
            <w:vAlign w:val="center"/>
          </w:tcPr>
          <w:p w:rsidR="0091258D" w:rsidRPr="00A71D81" w:rsidRDefault="0091258D" w:rsidP="0091258D">
            <w:pPr>
              <w:jc w:val="center"/>
              <w:rPr>
                <w:rFonts w:ascii="GHEA Grapalat" w:hAnsi="GHEA Grapalat"/>
                <w:sz w:val="20"/>
              </w:rPr>
            </w:pPr>
            <w:r>
              <w:rPr>
                <w:rFonts w:ascii="GHEA Grapalat" w:hAnsi="GHEA Grapalat"/>
                <w:lang w:val="hy-AM"/>
              </w:rPr>
              <w:t>146</w:t>
            </w:r>
          </w:p>
        </w:tc>
        <w:tc>
          <w:tcPr>
            <w:tcW w:w="1593" w:type="dxa"/>
            <w:vAlign w:val="center"/>
          </w:tcPr>
          <w:p w:rsidR="0091258D" w:rsidRPr="00A71D81" w:rsidRDefault="0091258D" w:rsidP="0091258D">
            <w:pPr>
              <w:jc w:val="center"/>
              <w:rPr>
                <w:rFonts w:ascii="GHEA Grapalat" w:hAnsi="GHEA Grapalat"/>
                <w:sz w:val="20"/>
              </w:rPr>
            </w:pPr>
            <w:r>
              <w:rPr>
                <w:rFonts w:ascii="GHEA Grapalat" w:hAnsi="GHEA Grapalat" w:cs="Calibri"/>
                <w:sz w:val="16"/>
                <w:szCs w:val="16"/>
              </w:rPr>
              <w:t>33141211</w:t>
            </w:r>
          </w:p>
        </w:tc>
        <w:tc>
          <w:tcPr>
            <w:tcW w:w="1704"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Стекловолоконные штифты конические L-1</w:t>
            </w:r>
          </w:p>
        </w:tc>
        <w:tc>
          <w:tcPr>
            <w:tcW w:w="1053" w:type="dxa"/>
            <w:vAlign w:val="center"/>
          </w:tcPr>
          <w:p w:rsidR="0091258D" w:rsidRPr="00C36823" w:rsidRDefault="0091258D" w:rsidP="0091258D">
            <w:pPr>
              <w:widowControl w:val="0"/>
              <w:spacing w:after="120"/>
              <w:jc w:val="center"/>
              <w:rPr>
                <w:rFonts w:ascii="GHEA Grapalat" w:hAnsi="GHEA Grapalat"/>
                <w:sz w:val="22"/>
                <w:szCs w:val="20"/>
              </w:rPr>
            </w:pPr>
          </w:p>
        </w:tc>
        <w:tc>
          <w:tcPr>
            <w:tcW w:w="4253" w:type="dxa"/>
          </w:tcPr>
          <w:p w:rsidR="0091258D" w:rsidRDefault="0091258D" w:rsidP="0091258D">
            <w:r w:rsidRPr="00CE4824">
              <w:t>146;Стекловолоконные штифты конические L-1;Наличие срока годности на момент передачи (см. примечание)</w:t>
            </w:r>
          </w:p>
        </w:tc>
        <w:tc>
          <w:tcPr>
            <w:tcW w:w="850" w:type="dxa"/>
            <w:vAlign w:val="bottom"/>
          </w:tcPr>
          <w:p w:rsidR="0091258D" w:rsidRDefault="0091258D" w:rsidP="0091258D">
            <w:pPr>
              <w:rPr>
                <w:rFonts w:ascii="Calibri" w:hAnsi="Calibri" w:cs="Calibri"/>
                <w:color w:val="000000"/>
                <w:sz w:val="22"/>
                <w:szCs w:val="22"/>
              </w:rPr>
            </w:pPr>
            <w:r>
              <w:rPr>
                <w:rFonts w:ascii="Calibri" w:hAnsi="Calibri" w:cs="Calibri"/>
                <w:color w:val="000000"/>
                <w:sz w:val="22"/>
                <w:szCs w:val="22"/>
              </w:rPr>
              <w:t>штука</w:t>
            </w:r>
          </w:p>
        </w:tc>
        <w:tc>
          <w:tcPr>
            <w:tcW w:w="993" w:type="dxa"/>
            <w:vAlign w:val="center"/>
          </w:tcPr>
          <w:p w:rsidR="0091258D" w:rsidRDefault="0091258D" w:rsidP="0091258D">
            <w:pPr>
              <w:jc w:val="center"/>
              <w:rPr>
                <w:rFonts w:ascii="Arial LatArm" w:hAnsi="Arial LatArm" w:cs="Arial"/>
              </w:rPr>
            </w:pPr>
          </w:p>
        </w:tc>
        <w:tc>
          <w:tcPr>
            <w:tcW w:w="850" w:type="dxa"/>
            <w:vAlign w:val="center"/>
          </w:tcPr>
          <w:p w:rsidR="0091258D" w:rsidRDefault="0091258D" w:rsidP="0091258D">
            <w:pPr>
              <w:jc w:val="center"/>
              <w:rPr>
                <w:rFonts w:ascii="Arial LatArm" w:hAnsi="Arial LatArm" w:cs="Arial"/>
              </w:rPr>
            </w:pPr>
          </w:p>
        </w:tc>
        <w:tc>
          <w:tcPr>
            <w:tcW w:w="1418" w:type="dxa"/>
            <w:vAlign w:val="center"/>
          </w:tcPr>
          <w:p w:rsidR="0091258D" w:rsidRPr="00A71D81" w:rsidRDefault="0091258D" w:rsidP="0091258D">
            <w:pPr>
              <w:jc w:val="center"/>
              <w:rPr>
                <w:rFonts w:ascii="GHEA Grapalat" w:hAnsi="GHEA Grapalat"/>
                <w:sz w:val="20"/>
              </w:rPr>
            </w:pPr>
            <w:r>
              <w:rPr>
                <w:rFonts w:ascii="GHEA Grapalat" w:hAnsi="GHEA Grapalat" w:cs="Calibri"/>
                <w:sz w:val="20"/>
                <w:szCs w:val="20"/>
              </w:rPr>
              <w:t>10</w:t>
            </w:r>
          </w:p>
        </w:tc>
        <w:tc>
          <w:tcPr>
            <w:tcW w:w="1248" w:type="dxa"/>
            <w:gridSpan w:val="2"/>
          </w:tcPr>
          <w:p w:rsidR="0091258D" w:rsidRDefault="0091258D" w:rsidP="0091258D">
            <w:r w:rsidRPr="00585B55">
              <w:rPr>
                <w:rFonts w:ascii="GHEA Grapalat" w:hAnsi="GHEA Grapalat" w:cs="Courier New"/>
                <w:color w:val="1F1F1F"/>
                <w:sz w:val="12"/>
                <w:szCs w:val="42"/>
                <w:lang w:bidi="ar-SA"/>
              </w:rPr>
              <w:t>Араратский край, село Нор Харберд, Баграмян 38</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af2"/>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af2"/>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Pr="00AA5BD2" w:rsidRDefault="00005952" w:rsidP="003B368A">
      <w:pPr>
        <w:pStyle w:val="af2"/>
        <w:widowControl w:val="0"/>
        <w:jc w:val="right"/>
        <w:rPr>
          <w:rFonts w:ascii="GHEA Grapalat" w:hAnsi="GHEA Grapalat"/>
          <w:i/>
        </w:rPr>
      </w:pPr>
      <w:r w:rsidRPr="00AA5BD2">
        <w:rPr>
          <w:rFonts w:ascii="GHEA Grapalat" w:hAnsi="GHEA Grapalat"/>
        </w:rPr>
        <w:br w:type="page"/>
      </w:r>
      <w:r w:rsidR="00A6672B"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2B3DD2">
        <w:rPr>
          <w:rFonts w:ascii="GHEA Grapalat" w:hAnsi="GHEA Grapalat"/>
          <w:b/>
        </w:rPr>
        <w:t>ХММ-GHAPDzB-26/01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576215" w:rsidTr="00A53506">
        <w:trPr>
          <w:jc w:val="center"/>
        </w:trPr>
        <w:tc>
          <w:tcPr>
            <w:tcW w:w="15952" w:type="dxa"/>
            <w:gridSpan w:val="5"/>
            <w:vAlign w:val="center"/>
          </w:tcPr>
          <w:p w:rsidR="00A6672B" w:rsidRPr="001C4292" w:rsidRDefault="00A6672B" w:rsidP="00A53506">
            <w:pPr>
              <w:widowControl w:val="0"/>
              <w:spacing w:after="120"/>
              <w:jc w:val="center"/>
              <w:rPr>
                <w:rFonts w:ascii="GHEA Grapalat" w:hAnsi="GHEA Grapalat"/>
                <w:szCs w:val="20"/>
              </w:rPr>
            </w:pPr>
            <w:r w:rsidRPr="001C4292">
              <w:rPr>
                <w:rFonts w:ascii="GHEA Grapalat" w:hAnsi="GHEA Grapalat"/>
                <w:szCs w:val="20"/>
              </w:rPr>
              <w:t>Товар</w:t>
            </w:r>
          </w:p>
        </w:tc>
      </w:tr>
      <w:tr w:rsidR="00A6672B" w:rsidRPr="00576215" w:rsidTr="00A53506">
        <w:trPr>
          <w:jc w:val="center"/>
        </w:trPr>
        <w:tc>
          <w:tcPr>
            <w:tcW w:w="0" w:type="auto"/>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A6672B" w:rsidRPr="00004CC4" w:rsidRDefault="00A6672B" w:rsidP="00A5350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E862DB">
              <w:rPr>
                <w:rFonts w:ascii="GHEA Grapalat" w:hAnsi="GHEA Grapalat"/>
                <w:szCs w:val="20"/>
              </w:rPr>
              <w:t>5</w:t>
            </w:r>
            <w:r w:rsidRPr="00004CC4">
              <w:rPr>
                <w:rFonts w:ascii="GHEA Grapalat" w:hAnsi="GHEA Grapalat"/>
                <w:szCs w:val="20"/>
              </w:rPr>
              <w:t>г</w:t>
            </w:r>
          </w:p>
          <w:p w:rsidR="00A6672B" w:rsidRPr="00E9005B" w:rsidRDefault="00A6672B" w:rsidP="00A53506">
            <w:pPr>
              <w:widowControl w:val="0"/>
              <w:spacing w:after="120"/>
              <w:jc w:val="center"/>
              <w:rPr>
                <w:rFonts w:ascii="GHEA Grapalat" w:hAnsi="GHEA Grapalat"/>
                <w:szCs w:val="20"/>
              </w:rPr>
            </w:pP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44531180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44311170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3</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44311170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4 </w:t>
            </w:r>
            <w:r>
              <w:rPr>
                <w:rFonts w:ascii="Calibri" w:hAnsi="Calibri" w:cs="Calibri"/>
              </w:rPr>
              <w:t>мм</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4</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5</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6</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7</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Calibri" w:hAnsi="Calibri" w:cs="Calibri"/>
                <w:color w:val="000000"/>
              </w:rPr>
            </w:pPr>
            <w:r>
              <w:rPr>
                <w:rFonts w:ascii="Calibri" w:hAnsi="Calibri" w:cs="Calibri"/>
                <w:color w:val="000000"/>
              </w:rPr>
              <w:t>Лепестковый шлифовальный диск Ф 115,  N 80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lastRenderedPageBreak/>
              <w:t>8</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44111200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9</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14211100</w:t>
            </w:r>
          </w:p>
        </w:tc>
        <w:tc>
          <w:tcPr>
            <w:tcW w:w="3727" w:type="dxa"/>
            <w:vAlign w:val="center"/>
          </w:tcPr>
          <w:p w:rsidR="00352926" w:rsidRDefault="00352926" w:rsidP="00352926">
            <w:pPr>
              <w:jc w:val="cente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10</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19642100</w:t>
            </w:r>
          </w:p>
        </w:tc>
        <w:tc>
          <w:tcPr>
            <w:tcW w:w="3727" w:type="dxa"/>
            <w:vAlign w:val="center"/>
          </w:tcPr>
          <w:p w:rsidR="00352926" w:rsidRDefault="00352926" w:rsidP="00352926">
            <w:pPr>
              <w:jc w:val="cente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11</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44163111</w:t>
            </w:r>
          </w:p>
        </w:tc>
        <w:tc>
          <w:tcPr>
            <w:tcW w:w="3727" w:type="dxa"/>
            <w:vAlign w:val="center"/>
          </w:tcPr>
          <w:p w:rsidR="00352926" w:rsidRDefault="00352926" w:rsidP="00352926">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32</w:t>
            </w:r>
            <w:r>
              <w:rPr>
                <w:rFonts w:ascii="Calibri" w:hAnsi="Calibri" w:cs="Calibri"/>
              </w:rPr>
              <w:t>мм</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12</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44163111</w:t>
            </w:r>
          </w:p>
        </w:tc>
        <w:tc>
          <w:tcPr>
            <w:tcW w:w="3727" w:type="dxa"/>
            <w:vAlign w:val="center"/>
          </w:tcPr>
          <w:p w:rsidR="00352926" w:rsidRDefault="00352926" w:rsidP="00352926">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50</w:t>
            </w:r>
            <w:r>
              <w:rPr>
                <w:rFonts w:ascii="Calibri" w:hAnsi="Calibri" w:cs="Calibri"/>
              </w:rPr>
              <w:t>мм</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13</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18141100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14</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31651400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Изолента</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15</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44111447</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16</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44111447</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17</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18</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44831500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Растворитель</w:t>
            </w:r>
            <w:r>
              <w:rPr>
                <w:rFonts w:ascii="Arial LatArm" w:hAnsi="Arial LatArm"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19</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44322530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Клеммник</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20</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31682100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21</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31211180</w:t>
            </w:r>
          </w:p>
        </w:tc>
        <w:tc>
          <w:tcPr>
            <w:tcW w:w="3727" w:type="dxa"/>
            <w:vAlign w:val="center"/>
          </w:tcPr>
          <w:p w:rsidR="00352926" w:rsidRDefault="00352926" w:rsidP="0035292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w:t>
            </w:r>
            <w:r w:rsidRPr="00950A53">
              <w:rPr>
                <w:rFonts w:ascii="GHEA Grapalat" w:hAnsi="GHEA Grapalat"/>
                <w:sz w:val="22"/>
                <w:szCs w:val="22"/>
              </w:rPr>
              <w:lastRenderedPageBreak/>
              <w:t>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lastRenderedPageBreak/>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22</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31531300</w:t>
            </w:r>
          </w:p>
        </w:tc>
        <w:tc>
          <w:tcPr>
            <w:tcW w:w="3727" w:type="dxa"/>
            <w:vAlign w:val="center"/>
          </w:tcPr>
          <w:p w:rsidR="00352926" w:rsidRDefault="00352926" w:rsidP="00352926">
            <w:pPr>
              <w:jc w:val="center"/>
              <w:rPr>
                <w:rFonts w:ascii="Calibri" w:hAnsi="Calibri" w:cs="Calibri"/>
                <w:color w:val="000000"/>
              </w:rPr>
            </w:pPr>
            <w:r>
              <w:rPr>
                <w:rFonts w:ascii="Calibri" w:hAnsi="Calibri" w:cs="Calibri"/>
                <w:color w:val="000000"/>
              </w:rPr>
              <w:t xml:space="preserve">Лампа LED 7 Вт,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A6672B" w:rsidRPr="00576215" w:rsidTr="00A53506">
        <w:trPr>
          <w:jc w:val="center"/>
        </w:trPr>
        <w:tc>
          <w:tcPr>
            <w:tcW w:w="14768" w:type="dxa"/>
            <w:gridSpan w:val="4"/>
            <w:vAlign w:val="center"/>
          </w:tcPr>
          <w:p w:rsidR="00A6672B" w:rsidRPr="00E9005B" w:rsidRDefault="00A6672B" w:rsidP="00A53506">
            <w:pPr>
              <w:widowControl w:val="0"/>
              <w:spacing w:after="120"/>
              <w:ind w:right="-7"/>
              <w:jc w:val="center"/>
              <w:rPr>
                <w:rFonts w:ascii="GHEA Grapalat" w:hAnsi="GHEA Grapalat"/>
                <w:szCs w:val="20"/>
              </w:rPr>
            </w:pPr>
          </w:p>
        </w:tc>
        <w:tc>
          <w:tcPr>
            <w:tcW w:w="1184" w:type="dxa"/>
            <w:vAlign w:val="center"/>
          </w:tcPr>
          <w:p w:rsidR="00A6672B" w:rsidRPr="00576215" w:rsidRDefault="00A6672B" w:rsidP="00A5350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6672B" w:rsidRDefault="00A6672B" w:rsidP="00A6672B">
      <w:pPr>
        <w:pStyle w:val="af2"/>
        <w:widowControl w:val="0"/>
        <w:jc w:val="both"/>
        <w:rPr>
          <w:rFonts w:ascii="GHEA Grapalat" w:hAnsi="GHEA Grapalat"/>
          <w:i/>
          <w:lang w:val="en-US"/>
        </w:rPr>
      </w:pPr>
    </w:p>
    <w:p w:rsidR="00A6672B" w:rsidRPr="008842CE" w:rsidRDefault="00A6672B" w:rsidP="00A6672B">
      <w:pPr>
        <w:pStyle w:val="af2"/>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af2"/>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2B3DD2">
        <w:rPr>
          <w:rFonts w:ascii="GHEA Grapalat" w:hAnsi="GHEA Grapalat"/>
          <w:b/>
        </w:rPr>
        <w:t>ХММ-GHAPDzB-26/01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a3"/>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af4"/>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sidR="002B3DD2">
        <w:rPr>
          <w:rFonts w:ascii="GHEA Grapalat" w:hAnsi="GHEA Grapalat"/>
          <w:b/>
        </w:rPr>
        <w:t>ХММ-GHAPDzB-26/01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2B3DD2">
        <w:rPr>
          <w:rFonts w:ascii="GHEA Grapalat" w:hAnsi="GHEA Grapalat"/>
          <w:b/>
        </w:rPr>
        <w:t>ХММ-GHAPDzB-26/01</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642" w:rsidRDefault="00A65642">
      <w:r>
        <w:separator/>
      </w:r>
    </w:p>
  </w:endnote>
  <w:endnote w:type="continuationSeparator" w:id="0">
    <w:p w:rsidR="00A65642" w:rsidRDefault="00A65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LatRus">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5C51B4" w:rsidRPr="00C861E9" w:rsidRDefault="005C51B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1258D">
          <w:rPr>
            <w:rFonts w:ascii="GHEA Grapalat" w:hAnsi="GHEA Grapalat"/>
            <w:noProof/>
            <w:sz w:val="24"/>
            <w:szCs w:val="24"/>
          </w:rPr>
          <w:t>99</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5C51B4" w:rsidRPr="00C861E9" w:rsidRDefault="005C51B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91258D">
          <w:rPr>
            <w:rFonts w:ascii="GHEA Grapalat" w:hAnsi="GHEA Grapalat"/>
            <w:noProof/>
            <w:sz w:val="24"/>
            <w:szCs w:val="24"/>
          </w:rPr>
          <w:t>106</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642" w:rsidRDefault="00A65642">
      <w:r>
        <w:separator/>
      </w:r>
    </w:p>
  </w:footnote>
  <w:footnote w:type="continuationSeparator" w:id="0">
    <w:p w:rsidR="00A65642" w:rsidRDefault="00A65642">
      <w:r>
        <w:continuationSeparator/>
      </w:r>
    </w:p>
  </w:footnote>
  <w:footnote w:id="1">
    <w:p w:rsidR="005C51B4" w:rsidRPr="00CD6B60" w:rsidRDefault="005C51B4"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C51B4" w:rsidRPr="00CD6B60" w:rsidRDefault="005C51B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C51B4" w:rsidRPr="00CD6B60" w:rsidRDefault="005C51B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C51B4" w:rsidRPr="00CD6B60" w:rsidRDefault="005C51B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5C51B4" w:rsidRPr="00CA2B01" w:rsidRDefault="005C51B4"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C51B4" w:rsidRPr="00CA2B01" w:rsidRDefault="005C51B4"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5C51B4" w:rsidRPr="00CA2B01" w:rsidRDefault="005C51B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5C51B4" w:rsidRPr="005D5092" w:rsidRDefault="005C51B4"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5C51B4" w:rsidRPr="0034222E" w:rsidDel="00932115" w:rsidRDefault="005C51B4"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5C51B4" w:rsidRPr="00FE2AA4" w:rsidRDefault="005C51B4">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5C51B4" w:rsidRPr="008842CE" w:rsidRDefault="005C51B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C51B4" w:rsidRPr="000811C1" w:rsidRDefault="005C51B4">
      <w:pPr>
        <w:pStyle w:val="af2"/>
        <w:rPr>
          <w:lang w:val="af-ZA"/>
        </w:rPr>
      </w:pPr>
    </w:p>
  </w:footnote>
  <w:footnote w:id="6">
    <w:p w:rsidR="005C51B4" w:rsidRPr="004A4643" w:rsidRDefault="005C51B4" w:rsidP="003A4A85">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5C51B4" w:rsidRPr="008E4439" w:rsidRDefault="005C51B4" w:rsidP="003A4A85">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C51B4" w:rsidRPr="000811C1" w:rsidRDefault="005C51B4" w:rsidP="003A4A85">
      <w:pPr>
        <w:pStyle w:val="af2"/>
        <w:rPr>
          <w:rFonts w:ascii="Sylfaen" w:hAnsi="Sylfaen"/>
          <w:sz w:val="18"/>
          <w:szCs w:val="18"/>
        </w:rPr>
      </w:pPr>
    </w:p>
  </w:footnote>
  <w:footnote w:id="8">
    <w:p w:rsidR="005C51B4" w:rsidRPr="00A31673" w:rsidRDefault="005C51B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5C51B4" w:rsidRPr="008416BA" w:rsidRDefault="005C51B4" w:rsidP="00A6672B">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C51B4" w:rsidRDefault="005C51B4" w:rsidP="00A6672B">
      <w:pPr>
        <w:jc w:val="both"/>
      </w:pP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C51B4" w:rsidRPr="008B70EB" w:rsidRDefault="005C51B4"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C51B4" w:rsidRDefault="005C51B4" w:rsidP="00A6672B">
      <w:pPr>
        <w:jc w:val="both"/>
        <w:rPr>
          <w:rFonts w:asciiTheme="minorHAnsi" w:hAnsiTheme="minorHAnsi"/>
          <w:lang w:val="af-ZA"/>
        </w:rPr>
      </w:pPr>
    </w:p>
  </w:footnote>
  <w:footnote w:id="10">
    <w:p w:rsidR="005C51B4" w:rsidRPr="00D3436F" w:rsidRDefault="005C51B4" w:rsidP="00A6672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C51B4" w:rsidRPr="00D3436F" w:rsidRDefault="005C51B4" w:rsidP="00A6672B">
      <w:pPr>
        <w:pStyle w:val="af2"/>
        <w:rPr>
          <w:lang w:val="es-ES"/>
        </w:rPr>
      </w:pPr>
    </w:p>
  </w:footnote>
  <w:footnote w:id="11">
    <w:p w:rsidR="005C51B4" w:rsidRPr="008842CE" w:rsidRDefault="005C51B4" w:rsidP="00A6672B">
      <w:pPr>
        <w:pStyle w:val="af2"/>
        <w:jc w:val="both"/>
      </w:pPr>
    </w:p>
  </w:footnote>
  <w:footnote w:id="12">
    <w:p w:rsidR="005C51B4" w:rsidRPr="008842CE" w:rsidRDefault="005C51B4" w:rsidP="00A6672B">
      <w:pPr>
        <w:pStyle w:val="af2"/>
        <w:jc w:val="both"/>
      </w:pPr>
    </w:p>
  </w:footnote>
  <w:footnote w:id="13">
    <w:p w:rsidR="005C51B4" w:rsidRPr="00D3436F" w:rsidRDefault="005C51B4" w:rsidP="00A6672B">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5C51B4" w:rsidRPr="00402BC3" w:rsidRDefault="005C51B4" w:rsidP="00A6672B">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C51B4" w:rsidRPr="00552088" w:rsidRDefault="005C51B4" w:rsidP="00A6672B">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C51B4" w:rsidRPr="00D3436F" w:rsidRDefault="005C51B4" w:rsidP="00A6672B">
      <w:pPr>
        <w:pStyle w:val="af2"/>
        <w:rPr>
          <w:lang w:val="hy-AM"/>
        </w:rPr>
      </w:pPr>
    </w:p>
  </w:footnote>
  <w:footnote w:id="15">
    <w:p w:rsidR="005C51B4" w:rsidRPr="00D3436F" w:rsidRDefault="005C51B4" w:rsidP="00A6672B">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5C51B4" w:rsidRPr="008842CE" w:rsidRDefault="005C51B4" w:rsidP="00A6672B">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C51B4" w:rsidRPr="00D3436F" w:rsidRDefault="005C51B4" w:rsidP="00A6672B">
      <w:pPr>
        <w:pStyle w:val="af2"/>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65E"/>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D7E76"/>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6B"/>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701"/>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DD2"/>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27E0A"/>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6D6"/>
    <w:rsid w:val="00345909"/>
    <w:rsid w:val="003468B8"/>
    <w:rsid w:val="0034742C"/>
    <w:rsid w:val="00347499"/>
    <w:rsid w:val="003475E1"/>
    <w:rsid w:val="0034777A"/>
    <w:rsid w:val="00347A4B"/>
    <w:rsid w:val="003500D1"/>
    <w:rsid w:val="00350210"/>
    <w:rsid w:val="00351797"/>
    <w:rsid w:val="00351A3E"/>
    <w:rsid w:val="00352926"/>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68A"/>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91A"/>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AB7"/>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1B4"/>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309"/>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2AA"/>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0B7D"/>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4510"/>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90C"/>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38EB"/>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258D"/>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0D7"/>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649"/>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686"/>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642"/>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494"/>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3C9E"/>
    <w:rsid w:val="00B44310"/>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B93"/>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67B8"/>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7D4"/>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0C4"/>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3F4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semiHidden/>
    <w:unhideWhenUsed/>
    <w:rsid w:val="009125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91258D"/>
    <w:rPr>
      <w:rFonts w:ascii="Courier New" w:hAnsi="Courier New" w:cs="Courier New"/>
      <w:lang w:bidi="ar-SA"/>
    </w:rPr>
  </w:style>
  <w:style w:type="character" w:customStyle="1" w:styleId="y2iqfc">
    <w:name w:val="y2iqfc"/>
    <w:basedOn w:val="a0"/>
    <w:rsid w:val="00912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258995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melkonyan.95@mai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56AD2-E414-45BC-8C35-9E331ADAB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2270</TotalTime>
  <Pages>106</Pages>
  <Words>25798</Words>
  <Characters>147053</Characters>
  <Application>Microsoft Office Word</Application>
  <DocSecurity>0</DocSecurity>
  <Lines>1225</Lines>
  <Paragraphs>345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172506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1414</cp:revision>
  <cp:lastPrinted>2018-02-16T07:12:00Z</cp:lastPrinted>
  <dcterms:created xsi:type="dcterms:W3CDTF">2019-10-28T07:04:00Z</dcterms:created>
  <dcterms:modified xsi:type="dcterms:W3CDTF">2025-12-29T10:31:00Z</dcterms:modified>
</cp:coreProperties>
</file>